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4D7DD" w14:textId="69A9CADD" w:rsidR="00C32812" w:rsidRPr="00C32812" w:rsidRDefault="00C32812" w:rsidP="00C32812">
      <w:pPr>
        <w:jc w:val="right"/>
        <w:rPr>
          <w:rFonts w:ascii="Fira Sans" w:hAnsi="Fira Sans"/>
          <w:b/>
          <w:bCs/>
          <w:color w:val="FFFFFF" w:themeColor="background1"/>
          <w:sz w:val="72"/>
          <w:szCs w:val="72"/>
          <w:highlight w:val="blue"/>
        </w:rPr>
      </w:pPr>
      <w:r w:rsidRPr="00C32812">
        <w:rPr>
          <w:rFonts w:ascii="Fira Sans" w:hAnsi="Fira Sans"/>
          <w:b/>
          <w:bCs/>
          <w:noProof/>
          <w:color w:val="FFFFFF" w:themeColor="background1"/>
          <w:sz w:val="28"/>
          <w:szCs w:val="28"/>
          <w:highlight w:val="blu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2795C" wp14:editId="31D8704E">
                <wp:simplePos x="0" y="0"/>
                <wp:positionH relativeFrom="page">
                  <wp:posOffset>0</wp:posOffset>
                </wp:positionH>
                <wp:positionV relativeFrom="paragraph">
                  <wp:posOffset>-899795</wp:posOffset>
                </wp:positionV>
                <wp:extent cx="7575550" cy="152400"/>
                <wp:effectExtent l="0" t="0" r="6350" b="0"/>
                <wp:wrapNone/>
                <wp:docPr id="3498356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5550" cy="1524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2000">
                              <a:schemeClr val="bg2">
                                <a:lumMod val="50000"/>
                              </a:schemeClr>
                            </a:gs>
                            <a:gs pos="44000">
                              <a:schemeClr val="bg2">
                                <a:lumMod val="75000"/>
                              </a:schemeClr>
                            </a:gs>
                            <a:gs pos="90000">
                              <a:schemeClr val="bg2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bg2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E55833" id="Rectangle 1" o:spid="_x0000_s1026" style="position:absolute;margin-left:0;margin-top:-70.85pt;width:596.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" fillcolor="#070a8e [1614]" stroked="f" strokeweight="1pt">
                <v:fill color2="#d7d7fd [670]" rotate="t" angle="90" colors="0 #070b8f;7864f #070b8f;28836f #0b10d6;58982f #878af9" focus="100%" type="gradient"/>
                <w10:wrap anchorx="page"/>
              </v:rect>
            </w:pict>
          </mc:Fallback>
        </mc:AlternateContent>
      </w:r>
      <w:r w:rsidRPr="00C32812">
        <w:rPr>
          <w:rFonts w:ascii="Fira Sans" w:hAnsi="Fira Sans"/>
          <w:b/>
          <w:bCs/>
          <w:noProof/>
          <w:color w:val="FFFFFF" w:themeColor="background1"/>
          <w:sz w:val="28"/>
          <w:szCs w:val="28"/>
          <w:highlight w:val="blu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131D61" wp14:editId="4D4A2A76">
                <wp:simplePos x="0" y="0"/>
                <wp:positionH relativeFrom="margin">
                  <wp:posOffset>5309870</wp:posOffset>
                </wp:positionH>
                <wp:positionV relativeFrom="margin">
                  <wp:posOffset>-685165</wp:posOffset>
                </wp:positionV>
                <wp:extent cx="1257300" cy="2806700"/>
                <wp:effectExtent l="0" t="0" r="0" b="0"/>
                <wp:wrapNone/>
                <wp:docPr id="524173179" name="Forme en 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57300" cy="2806700"/>
                        </a:xfrm>
                        <a:prstGeom prst="corner">
                          <a:avLst>
                            <a:gd name="adj1" fmla="val 8389"/>
                            <a:gd name="adj2" fmla="val 8389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59BA5F77">
              <v:shape id="Forme en L 2" style="position:absolute;margin-left:418.1pt;margin-top:-53.95pt;width:99pt;height:221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1257300,2806700" o:spid="_x0000_s1026" fillcolor="#373cf5 [3214]" stroked="f" strokeweight="1pt" path="m,l105475,r,2701225l1257300,2701225r,105475l,2806700,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" w14:anchorId="37B658B3">
                <v:stroke joinstyle="miter"/>
                <v:path arrowok="t" o:connecttype="custom" o:connectlocs="0,0;105475,0;105475,2701225;1257300,2701225;1257300,2806700;0,2806700;0,0" o:connectangles="0,0,0,0,0,0,0"/>
                <w10:wrap anchorx="margin" anchory="margin"/>
              </v:shape>
            </w:pict>
          </mc:Fallback>
        </mc:AlternateContent>
      </w:r>
      <w:r w:rsidRPr="00C32812">
        <w:rPr>
          <w:rFonts w:ascii="Fira Sans" w:hAnsi="Fira Sans"/>
          <w:b/>
          <w:bCs/>
          <w:color w:val="FFFFFF" w:themeColor="background1"/>
          <w:sz w:val="72"/>
          <w:szCs w:val="72"/>
          <w:highlight w:val="blue"/>
        </w:rPr>
        <w:t xml:space="preserve">LES TROPHEES </w:t>
      </w:r>
    </w:p>
    <w:p w14:paraId="69164875" w14:textId="1DB578C1" w:rsidR="0002006E" w:rsidRDefault="00C32812" w:rsidP="00C32812">
      <w:pPr>
        <w:jc w:val="right"/>
        <w:rPr>
          <w:rFonts w:ascii="Fira Sans" w:hAnsi="Fira Sans"/>
          <w:b/>
          <w:bCs/>
          <w:color w:val="FFFFFF" w:themeColor="background1"/>
          <w:sz w:val="72"/>
          <w:szCs w:val="72"/>
        </w:rPr>
      </w:pPr>
      <w:r w:rsidRPr="00C32812">
        <w:rPr>
          <w:rFonts w:ascii="Fira Sans" w:hAnsi="Fira Sans"/>
          <w:b/>
          <w:bCs/>
          <w:color w:val="FFFFFF" w:themeColor="background1"/>
          <w:sz w:val="72"/>
          <w:szCs w:val="72"/>
          <w:highlight w:val="blue"/>
        </w:rPr>
        <w:t>DU COMMERCE</w:t>
      </w:r>
      <w:r w:rsidR="00A10A12" w:rsidRPr="00A10A12">
        <w:rPr>
          <w:rFonts w:ascii="Fira Sans" w:hAnsi="Fira Sans"/>
          <w:b/>
          <w:bCs/>
          <w:color w:val="00B0F0"/>
          <w:sz w:val="44"/>
          <w:szCs w:val="44"/>
        </w:rPr>
        <w:t xml:space="preserve"> </w:t>
      </w:r>
    </w:p>
    <w:p w14:paraId="51FA8834" w14:textId="4203EE9E" w:rsidR="00C32812" w:rsidRPr="007A073D" w:rsidRDefault="00C32812" w:rsidP="007A073D">
      <w:pPr>
        <w:jc w:val="right"/>
        <w:rPr>
          <w:rFonts w:ascii="Fira Sans" w:hAnsi="Fira Sans"/>
          <w:b/>
          <w:bCs/>
          <w:i/>
          <w:iCs/>
          <w:color w:val="070A8F" w:themeColor="background2" w:themeShade="80"/>
          <w:sz w:val="44"/>
          <w:szCs w:val="44"/>
        </w:rPr>
      </w:pPr>
      <w:r w:rsidRPr="00C32812">
        <w:rPr>
          <w:rFonts w:ascii="Fira Sans" w:hAnsi="Fira Sans"/>
          <w:b/>
          <w:bCs/>
          <w:i/>
          <w:iCs/>
          <w:color w:val="070A8F" w:themeColor="background2" w:themeShade="80"/>
          <w:sz w:val="44"/>
          <w:szCs w:val="44"/>
        </w:rPr>
        <w:t>Une initiative CCI</w:t>
      </w:r>
      <w:r w:rsidR="00BA5B59">
        <w:rPr>
          <w:rFonts w:ascii="Fira Sans" w:hAnsi="Fira Sans"/>
          <w:b/>
          <w:bCs/>
          <w:i/>
          <w:iCs/>
          <w:color w:val="070A8F" w:themeColor="background2" w:themeShade="80"/>
          <w:sz w:val="44"/>
          <w:szCs w:val="44"/>
        </w:rPr>
        <w:t xml:space="preserve"> </w:t>
      </w:r>
      <w:r w:rsidR="00BA5B59" w:rsidRPr="00BA5B59">
        <w:rPr>
          <w:rFonts w:ascii="Fira Sans" w:hAnsi="Fira Sans"/>
          <w:b/>
          <w:bCs/>
          <w:i/>
          <w:iCs/>
          <w:color w:val="070A8F" w:themeColor="background2" w:themeShade="80"/>
          <w:sz w:val="44"/>
          <w:szCs w:val="44"/>
          <w:highlight w:val="yellow"/>
        </w:rPr>
        <w:t>[Nom de la CCIT]</w:t>
      </w:r>
    </w:p>
    <w:p w14:paraId="6FF0846D" w14:textId="77777777" w:rsidR="007A073D" w:rsidRPr="007A073D" w:rsidRDefault="007A073D">
      <w:pPr>
        <w:rPr>
          <w:rFonts w:ascii="Fira Sans" w:hAnsi="Fira Sans"/>
          <w:b/>
          <w:bCs/>
          <w:color w:val="373CF5" w:themeColor="background2"/>
          <w:sz w:val="6"/>
          <w:szCs w:val="6"/>
        </w:rPr>
      </w:pPr>
    </w:p>
    <w:p w14:paraId="2B57C594" w14:textId="17CDFB50" w:rsidR="007A073D" w:rsidRDefault="007A073D">
      <w:pPr>
        <w:rPr>
          <w:rFonts w:ascii="Fira Sans" w:hAnsi="Fira Sans"/>
          <w:b/>
          <w:bCs/>
          <w:color w:val="373CF5" w:themeColor="background2"/>
          <w:sz w:val="52"/>
          <w:szCs w:val="52"/>
        </w:rPr>
      </w:pPr>
      <w:r>
        <w:rPr>
          <w:rFonts w:ascii="Fira Sans" w:hAnsi="Fira Sans"/>
          <w:b/>
          <w:bCs/>
          <w:color w:val="373CF5" w:themeColor="background2"/>
          <w:sz w:val="52"/>
          <w:szCs w:val="52"/>
        </w:rPr>
        <w:t>F</w:t>
      </w:r>
      <w:r w:rsidR="00221EF7">
        <w:rPr>
          <w:rFonts w:ascii="Fira Sans" w:hAnsi="Fira Sans"/>
          <w:b/>
          <w:bCs/>
          <w:color w:val="373CF5" w:themeColor="background2"/>
          <w:sz w:val="52"/>
          <w:szCs w:val="52"/>
        </w:rPr>
        <w:t xml:space="preserve">ormulaire </w:t>
      </w:r>
      <w:r w:rsidR="00F014CA">
        <w:rPr>
          <w:rFonts w:ascii="Fira Sans" w:hAnsi="Fira Sans"/>
          <w:b/>
          <w:bCs/>
          <w:color w:val="373CF5" w:themeColor="background2"/>
          <w:sz w:val="52"/>
          <w:szCs w:val="52"/>
        </w:rPr>
        <w:t>de candidature</w:t>
      </w:r>
      <w:r>
        <w:rPr>
          <w:rFonts w:ascii="Fira Sans" w:hAnsi="Fira Sans"/>
          <w:b/>
          <w:bCs/>
          <w:color w:val="373CF5" w:themeColor="background2"/>
          <w:sz w:val="52"/>
          <w:szCs w:val="52"/>
        </w:rPr>
        <w:t xml:space="preserve"> pour la catégorie « commerçants »</w:t>
      </w:r>
    </w:p>
    <w:p w14:paraId="65F8F432" w14:textId="36972E37" w:rsidR="008A214B" w:rsidRPr="00BA5B59" w:rsidRDefault="00BA5B59" w:rsidP="00BA5B59">
      <w:pPr>
        <w:jc w:val="both"/>
        <w:rPr>
          <w:rFonts w:ascii="Fira Sans" w:hAnsi="Fira Sans"/>
          <w:b/>
          <w:bCs/>
          <w:color w:val="070A8F" w:themeColor="background2" w:themeShade="80"/>
          <w:sz w:val="24"/>
          <w:szCs w:val="24"/>
        </w:rPr>
      </w:pPr>
      <w:r w:rsidRPr="00196BAD">
        <w:rPr>
          <w:rFonts w:ascii="Fira Sans" w:hAnsi="Fira Sans"/>
          <w:b/>
          <w:bCs/>
          <w:color w:val="070A8F" w:themeColor="background2" w:themeShade="80"/>
          <w:sz w:val="24"/>
          <w:szCs w:val="24"/>
          <w:highlight w:val="yellow"/>
        </w:rPr>
        <w:t>NB : ce document est un modèle, il doit être complété, amendé, enrichi à la convenance de la CCIT organisatrice du concours local.</w:t>
      </w:r>
      <w:r w:rsidRPr="00196BAD">
        <w:rPr>
          <w:rFonts w:ascii="Fira Sans" w:hAnsi="Fira Sans"/>
          <w:b/>
          <w:bCs/>
          <w:color w:val="070A8F" w:themeColor="background2" w:themeShade="80"/>
          <w:sz w:val="24"/>
          <w:szCs w:val="24"/>
        </w:rPr>
        <w:t xml:space="preserve"> </w:t>
      </w:r>
    </w:p>
    <w:p w14:paraId="21296260" w14:textId="6FEA9CCB" w:rsidR="00844DEE" w:rsidRPr="00844DEE" w:rsidRDefault="00844DEE" w:rsidP="00844DEE">
      <w:pPr>
        <w:shd w:val="clear" w:color="auto" w:fill="FF0064"/>
        <w:ind w:left="720"/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>
        <w:rPr>
          <w:rFonts w:ascii="Fira Sans" w:hAnsi="Fira Sans"/>
          <w:b/>
          <w:bCs/>
          <w:color w:val="FFFFFF" w:themeColor="background1"/>
          <w:sz w:val="36"/>
          <w:szCs w:val="36"/>
        </w:rPr>
        <w:t>Préambule</w:t>
      </w:r>
      <w:r w:rsidR="002C32BC">
        <w:rPr>
          <w:rFonts w:ascii="Fira Sans" w:hAnsi="Fira Sans"/>
          <w:b/>
          <w:bCs/>
          <w:color w:val="FFFFFF" w:themeColor="background1"/>
          <w:sz w:val="36"/>
          <w:szCs w:val="36"/>
        </w:rPr>
        <w:t> </w:t>
      </w:r>
    </w:p>
    <w:p w14:paraId="62B12D2A" w14:textId="77777777" w:rsidR="002C32BC" w:rsidRDefault="002C32BC" w:rsidP="00844DEE">
      <w:pPr>
        <w:spacing w:after="0"/>
        <w:jc w:val="both"/>
        <w:rPr>
          <w:rFonts w:ascii="Fira Sans" w:hAnsi="Fira Sans"/>
          <w:b/>
          <w:bCs/>
          <w:color w:val="070A8F" w:themeColor="background2" w:themeShade="80"/>
        </w:rPr>
      </w:pPr>
    </w:p>
    <w:p w14:paraId="51A6907B" w14:textId="5EE8DEE7" w:rsidR="009F77D4" w:rsidRDefault="002C32BC" w:rsidP="002C32BC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70292699">
        <w:rPr>
          <w:rFonts w:ascii="Fira Sans" w:hAnsi="Fira Sans"/>
          <w:color w:val="070A8F" w:themeColor="background2" w:themeShade="80"/>
        </w:rPr>
        <w:t xml:space="preserve">Pour candidater aux </w:t>
      </w:r>
      <w:r w:rsidR="009E10D5" w:rsidRPr="00BF432A">
        <w:rPr>
          <w:rFonts w:ascii="Fira Sans" w:hAnsi="Fira Sans"/>
          <w:color w:val="070A8F" w:themeColor="background2" w:themeShade="80"/>
          <w:highlight w:val="yellow"/>
        </w:rPr>
        <w:t>[nom du concours local]</w:t>
      </w:r>
      <w:r w:rsidR="009E10D5">
        <w:rPr>
          <w:rFonts w:ascii="Fira Sans" w:hAnsi="Fira Sans"/>
          <w:color w:val="070A8F" w:themeColor="background2" w:themeShade="80"/>
        </w:rPr>
        <w:t xml:space="preserve"> qui fait partie de l’événement national </w:t>
      </w:r>
      <w:r w:rsidR="009E10D5" w:rsidRPr="00341FF0">
        <w:rPr>
          <w:rFonts w:ascii="Fira Sans" w:hAnsi="Fira Sans"/>
          <w:i/>
          <w:iCs/>
          <w:color w:val="070A8F" w:themeColor="background2" w:themeShade="80"/>
        </w:rPr>
        <w:t>Les Trophées du Commerce</w:t>
      </w:r>
      <w:r w:rsidR="009F77D4" w:rsidRPr="00341FF0">
        <w:rPr>
          <w:rFonts w:ascii="Fira Sans" w:hAnsi="Fira Sans"/>
          <w:i/>
          <w:iCs/>
          <w:color w:val="070A8F" w:themeColor="background2" w:themeShade="80"/>
        </w:rPr>
        <w:t xml:space="preserve">, </w:t>
      </w:r>
      <w:r w:rsidR="009E10D5" w:rsidRPr="00341FF0">
        <w:rPr>
          <w:rFonts w:ascii="Fira Sans" w:hAnsi="Fira Sans"/>
          <w:i/>
          <w:iCs/>
          <w:color w:val="070A8F" w:themeColor="background2" w:themeShade="80"/>
        </w:rPr>
        <w:t>une initiative CCI</w:t>
      </w:r>
      <w:r w:rsidRPr="70292699">
        <w:rPr>
          <w:rFonts w:ascii="Fira Sans" w:hAnsi="Fira Sans"/>
          <w:color w:val="070A8F" w:themeColor="background2" w:themeShade="80"/>
        </w:rPr>
        <w:t>,</w:t>
      </w:r>
      <w:r w:rsidRPr="70292699">
        <w:rPr>
          <w:rFonts w:ascii="Fira Sans" w:hAnsi="Fira Sans"/>
          <w:b/>
          <w:bCs/>
          <w:color w:val="070A8F" w:themeColor="background2" w:themeShade="80"/>
        </w:rPr>
        <w:t xml:space="preserve"> vous devez remplir </w:t>
      </w:r>
      <w:r w:rsidR="00221EF7">
        <w:rPr>
          <w:rFonts w:ascii="Fira Sans" w:hAnsi="Fira Sans"/>
          <w:b/>
          <w:bCs/>
          <w:color w:val="070A8F" w:themeColor="background2" w:themeShade="80"/>
        </w:rPr>
        <w:t>ce formulaire</w:t>
      </w:r>
      <w:r w:rsidRPr="70292699">
        <w:rPr>
          <w:rFonts w:ascii="Fira Sans" w:hAnsi="Fira Sans"/>
          <w:b/>
          <w:bCs/>
          <w:color w:val="070A8F" w:themeColor="background2" w:themeShade="80"/>
        </w:rPr>
        <w:t xml:space="preserve"> de candidature</w:t>
      </w:r>
      <w:r w:rsidR="004123B5">
        <w:rPr>
          <w:rFonts w:ascii="Fira Sans" w:hAnsi="Fira Sans"/>
          <w:b/>
          <w:bCs/>
          <w:color w:val="070A8F" w:themeColor="background2" w:themeShade="80"/>
        </w:rPr>
        <w:t>.</w:t>
      </w:r>
      <w:r w:rsidRPr="70292699">
        <w:rPr>
          <w:rFonts w:ascii="Fira Sans" w:hAnsi="Fira Sans"/>
          <w:b/>
          <w:bCs/>
          <w:color w:val="070A8F" w:themeColor="background2" w:themeShade="80"/>
        </w:rPr>
        <w:t xml:space="preserve"> </w:t>
      </w:r>
      <w:r w:rsidR="004123B5">
        <w:rPr>
          <w:rFonts w:ascii="Fira Sans" w:hAnsi="Fira Sans"/>
          <w:color w:val="070A8F" w:themeColor="background2" w:themeShade="80"/>
        </w:rPr>
        <w:t>V</w:t>
      </w:r>
      <w:r w:rsidRPr="70292699">
        <w:rPr>
          <w:rFonts w:ascii="Fira Sans" w:hAnsi="Fira Sans"/>
          <w:color w:val="070A8F" w:themeColor="background2" w:themeShade="80"/>
        </w:rPr>
        <w:t>otre</w:t>
      </w:r>
      <w:r w:rsidR="00335102" w:rsidRPr="70292699">
        <w:rPr>
          <w:rFonts w:ascii="Fira Sans" w:hAnsi="Fira Sans"/>
          <w:color w:val="070A8F" w:themeColor="background2" w:themeShade="80"/>
        </w:rPr>
        <w:t xml:space="preserve"> CCI</w:t>
      </w:r>
      <w:r w:rsidRPr="70292699">
        <w:rPr>
          <w:rFonts w:ascii="Fira Sans" w:hAnsi="Fira Sans"/>
          <w:color w:val="070A8F" w:themeColor="background2" w:themeShade="80"/>
        </w:rPr>
        <w:t xml:space="preserve"> territoriale</w:t>
      </w:r>
      <w:r w:rsidR="00335102" w:rsidRPr="70292699">
        <w:rPr>
          <w:rFonts w:ascii="Fira Sans" w:hAnsi="Fira Sans"/>
          <w:color w:val="070A8F" w:themeColor="background2" w:themeShade="80"/>
        </w:rPr>
        <w:t xml:space="preserve"> </w:t>
      </w:r>
      <w:r w:rsidR="004123B5">
        <w:rPr>
          <w:rFonts w:ascii="Fira Sans" w:hAnsi="Fira Sans"/>
          <w:color w:val="070A8F" w:themeColor="background2" w:themeShade="80"/>
        </w:rPr>
        <w:t xml:space="preserve">pourra vous accompagner </w:t>
      </w:r>
      <w:r w:rsidR="00335102" w:rsidRPr="70292699">
        <w:rPr>
          <w:rFonts w:ascii="Fira Sans" w:hAnsi="Fira Sans"/>
          <w:color w:val="070A8F" w:themeColor="background2" w:themeShade="80"/>
        </w:rPr>
        <w:t xml:space="preserve">en cas de difficulté ou </w:t>
      </w:r>
      <w:r w:rsidR="009F77D4" w:rsidRPr="70292699">
        <w:rPr>
          <w:rFonts w:ascii="Fira Sans" w:hAnsi="Fira Sans"/>
          <w:color w:val="070A8F" w:themeColor="background2" w:themeShade="80"/>
        </w:rPr>
        <w:t xml:space="preserve">de </w:t>
      </w:r>
      <w:r w:rsidR="00335102" w:rsidRPr="70292699">
        <w:rPr>
          <w:rFonts w:ascii="Fira Sans" w:hAnsi="Fira Sans"/>
          <w:color w:val="070A8F" w:themeColor="background2" w:themeShade="80"/>
        </w:rPr>
        <w:t>blocage.</w:t>
      </w:r>
      <w:r w:rsidR="009F77D4" w:rsidRPr="70292699">
        <w:rPr>
          <w:rFonts w:ascii="Fira Sans" w:hAnsi="Fira Sans"/>
          <w:color w:val="070A8F" w:themeColor="background2" w:themeShade="80"/>
        </w:rPr>
        <w:t xml:space="preserve"> </w:t>
      </w:r>
    </w:p>
    <w:p w14:paraId="1D2B6B07" w14:textId="77777777" w:rsidR="009F77D4" w:rsidRDefault="009F77D4" w:rsidP="00844DEE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37F549CD" w14:textId="4385E2B6" w:rsidR="0040776E" w:rsidRDefault="002C32BC" w:rsidP="00844DEE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>
        <w:rPr>
          <w:rFonts w:ascii="Fira Sans" w:hAnsi="Fira Sans"/>
          <w:color w:val="070A8F" w:themeColor="background2" w:themeShade="80"/>
        </w:rPr>
        <w:t>Vous devez transmettre votre dossier de candidature à votre</w:t>
      </w:r>
      <w:r w:rsidR="009F77D4" w:rsidRPr="009F77D4">
        <w:rPr>
          <w:rFonts w:ascii="Fira Sans" w:hAnsi="Fira Sans"/>
          <w:color w:val="070A8F" w:themeColor="background2" w:themeShade="80"/>
        </w:rPr>
        <w:t xml:space="preserve"> CCI territoriale au plus tard le </w:t>
      </w:r>
      <w:r w:rsidR="009F77D4" w:rsidRPr="009F77D4">
        <w:rPr>
          <w:rFonts w:ascii="Fira Sans" w:hAnsi="Fira Sans"/>
          <w:color w:val="070A8F" w:themeColor="background2" w:themeShade="80"/>
          <w:highlight w:val="yellow"/>
        </w:rPr>
        <w:t>XX/20</w:t>
      </w:r>
      <w:r w:rsidR="00341FF0" w:rsidRPr="00341FF0">
        <w:rPr>
          <w:rFonts w:ascii="Fira Sans" w:hAnsi="Fira Sans"/>
          <w:color w:val="070A8F" w:themeColor="background2" w:themeShade="80"/>
          <w:highlight w:val="yellow"/>
        </w:rPr>
        <w:t>XX</w:t>
      </w:r>
      <w:r>
        <w:rPr>
          <w:rFonts w:ascii="Fira Sans" w:hAnsi="Fira Sans"/>
          <w:color w:val="070A8F" w:themeColor="background2" w:themeShade="80"/>
        </w:rPr>
        <w:t xml:space="preserve">. </w:t>
      </w:r>
    </w:p>
    <w:p w14:paraId="6BB2F0A9" w14:textId="77777777" w:rsidR="0040776E" w:rsidRDefault="0040776E" w:rsidP="00844DEE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5B45DB2A" w14:textId="640168BD" w:rsidR="000721AE" w:rsidRDefault="0040776E" w:rsidP="00844DEE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>
        <w:rPr>
          <w:rFonts w:ascii="Fira Sans" w:hAnsi="Fira Sans"/>
          <w:color w:val="070A8F" w:themeColor="background2" w:themeShade="80"/>
        </w:rPr>
        <w:t xml:space="preserve">Composition du dossier de candidature : </w:t>
      </w:r>
    </w:p>
    <w:p w14:paraId="1C6E4416" w14:textId="16C80785" w:rsidR="002C32BC" w:rsidRDefault="0040776E" w:rsidP="002C32BC">
      <w:pPr>
        <w:pStyle w:val="Paragraphedeliste"/>
        <w:numPr>
          <w:ilvl w:val="0"/>
          <w:numId w:val="30"/>
        </w:numPr>
        <w:spacing w:after="0"/>
        <w:jc w:val="both"/>
        <w:rPr>
          <w:rFonts w:ascii="Fira Sans" w:hAnsi="Fira Sans"/>
          <w:color w:val="070A8F" w:themeColor="background2" w:themeShade="80"/>
        </w:rPr>
      </w:pPr>
      <w:r>
        <w:rPr>
          <w:rFonts w:ascii="Fira Sans" w:hAnsi="Fira Sans"/>
          <w:color w:val="070A8F" w:themeColor="background2" w:themeShade="80"/>
        </w:rPr>
        <w:t>Ce</w:t>
      </w:r>
      <w:r w:rsidR="00221EF7">
        <w:rPr>
          <w:rFonts w:ascii="Fira Sans" w:hAnsi="Fira Sans"/>
          <w:color w:val="070A8F" w:themeColor="background2" w:themeShade="80"/>
        </w:rPr>
        <w:t xml:space="preserve"> formulaire</w:t>
      </w:r>
      <w:r w:rsidR="002C32BC">
        <w:rPr>
          <w:rFonts w:ascii="Fira Sans" w:hAnsi="Fira Sans"/>
          <w:color w:val="070A8F" w:themeColor="background2" w:themeShade="80"/>
        </w:rPr>
        <w:t xml:space="preserve"> de candidature</w:t>
      </w:r>
      <w:r w:rsidR="0020070E">
        <w:rPr>
          <w:rFonts w:ascii="Fira Sans" w:hAnsi="Fira Sans"/>
          <w:color w:val="070A8F" w:themeColor="background2" w:themeShade="80"/>
        </w:rPr>
        <w:t> </w:t>
      </w:r>
      <w:r>
        <w:rPr>
          <w:rFonts w:ascii="Fira Sans" w:hAnsi="Fira Sans"/>
          <w:color w:val="070A8F" w:themeColor="background2" w:themeShade="80"/>
        </w:rPr>
        <w:t xml:space="preserve">dûment </w:t>
      </w:r>
      <w:r w:rsidR="0020070E">
        <w:rPr>
          <w:rFonts w:ascii="Fira Sans" w:hAnsi="Fira Sans"/>
          <w:color w:val="070A8F" w:themeColor="background2" w:themeShade="80"/>
        </w:rPr>
        <w:t>rempli ;</w:t>
      </w:r>
    </w:p>
    <w:p w14:paraId="540600EF" w14:textId="5B810FCD" w:rsidR="0020070E" w:rsidRPr="008A214B" w:rsidRDefault="0020070E" w:rsidP="0040776E">
      <w:pPr>
        <w:pStyle w:val="Paragraphedeliste"/>
        <w:numPr>
          <w:ilvl w:val="0"/>
          <w:numId w:val="30"/>
        </w:numPr>
        <w:tabs>
          <w:tab w:val="left" w:leader="hyphen" w:pos="9639"/>
        </w:tabs>
        <w:ind w:right="-24"/>
        <w:jc w:val="both"/>
        <w:rPr>
          <w:rFonts w:ascii="Fira Sans" w:hAnsi="Fira Sans"/>
          <w:bCs/>
          <w:i/>
          <w:color w:val="070A8F" w:themeColor="background2" w:themeShade="80"/>
          <w:sz w:val="24"/>
          <w:szCs w:val="24"/>
        </w:rPr>
      </w:pPr>
      <w:r>
        <w:rPr>
          <w:rFonts w:ascii="Fira Sans" w:hAnsi="Fira Sans"/>
          <w:color w:val="070A8F" w:themeColor="background2" w:themeShade="80"/>
        </w:rPr>
        <w:t>Des photos</w:t>
      </w:r>
      <w:r w:rsidR="0040776E">
        <w:rPr>
          <w:rFonts w:ascii="Fira Sans" w:hAnsi="Fira Sans"/>
          <w:color w:val="070A8F" w:themeColor="background2" w:themeShade="80"/>
        </w:rPr>
        <w:t xml:space="preserve"> à transmettre </w:t>
      </w:r>
      <w:r w:rsidR="008A214B">
        <w:rPr>
          <w:rFonts w:ascii="Fira Sans" w:hAnsi="Fira Sans"/>
          <w:color w:val="070A8F" w:themeColor="background2" w:themeShade="80"/>
        </w:rPr>
        <w:t xml:space="preserve">en </w:t>
      </w:r>
      <w:r w:rsidR="0040776E">
        <w:rPr>
          <w:rFonts w:ascii="Fira Sans" w:hAnsi="Fira Sans"/>
          <w:color w:val="070A8F" w:themeColor="background2" w:themeShade="80"/>
        </w:rPr>
        <w:t xml:space="preserve">annexe </w:t>
      </w:r>
      <w:r w:rsidR="0040776E" w:rsidRPr="007A073D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(PDF, JPG ou PNG, qualité 300 dpi)</w:t>
      </w:r>
      <w:r w:rsidR="0040776E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 xml:space="preserve">. </w:t>
      </w:r>
      <w:r w:rsidR="0040776E" w:rsidRPr="007A073D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La quantité et l’objet des photos</w:t>
      </w:r>
      <w:r w:rsidR="0040776E" w:rsidRPr="007A073D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 xml:space="preserve"> </w:t>
      </w:r>
      <w:r w:rsidR="0040776E" w:rsidRPr="007A073D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(équipe, devanture, intérieur de l’établissement, produits, réalisations, …) sont laissés au choix du candidat.</w:t>
      </w:r>
      <w:r w:rsidR="008A214B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 xml:space="preserve"> Elles doivent </w:t>
      </w:r>
      <w:r w:rsidR="008A214B" w:rsidRPr="003A1CF0">
        <w:rPr>
          <w:rFonts w:ascii="Fira Sans" w:hAnsi="Fira Sans"/>
          <w:bCs/>
          <w:iCs/>
          <w:color w:val="070A8F" w:themeColor="background2" w:themeShade="80"/>
          <w:sz w:val="24"/>
          <w:szCs w:val="24"/>
          <w:u w:val="single"/>
        </w:rPr>
        <w:t>également</w:t>
      </w:r>
      <w:r w:rsidR="008A214B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 xml:space="preserve"> être insérées dans </w:t>
      </w:r>
      <w:r w:rsidR="00221EF7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ce formulaire</w:t>
      </w:r>
      <w:r w:rsidR="008A214B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 xml:space="preserve"> de candidature (</w:t>
      </w:r>
      <w:r w:rsidR="008A214B" w:rsidRPr="008A214B">
        <w:rPr>
          <w:rFonts w:ascii="Fira Sans" w:hAnsi="Fira Sans"/>
          <w:bCs/>
          <w:i/>
          <w:color w:val="070A8F" w:themeColor="background2" w:themeShade="80"/>
          <w:sz w:val="24"/>
          <w:szCs w:val="24"/>
        </w:rPr>
        <w:t>cf. encarts dédiés).</w:t>
      </w:r>
    </w:p>
    <w:p w14:paraId="6C80786E" w14:textId="5FCC73E1" w:rsidR="000721AE" w:rsidRDefault="002C32BC" w:rsidP="008A214B">
      <w:pPr>
        <w:pStyle w:val="Paragraphedeliste"/>
        <w:numPr>
          <w:ilvl w:val="0"/>
          <w:numId w:val="30"/>
        </w:numPr>
        <w:ind w:right="-24"/>
        <w:jc w:val="both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  <w:r w:rsidRPr="002C32BC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Tout autre document de nature à convaincre le jury peut être inséré ou annexé (articles de presse, lettre de recommandation, …).</w:t>
      </w:r>
    </w:p>
    <w:p w14:paraId="26D227D5" w14:textId="63C29096" w:rsidR="00221EF7" w:rsidRPr="00221EF7" w:rsidRDefault="00221EF7" w:rsidP="00221EF7">
      <w:pPr>
        <w:pStyle w:val="Paragraphedeliste"/>
        <w:numPr>
          <w:ilvl w:val="0"/>
          <w:numId w:val="30"/>
        </w:numPr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  <w:r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 xml:space="preserve">Tout autre document qui atteste </w:t>
      </w:r>
      <w:r w:rsidRPr="00221EF7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de la santé financière et de la rentabilité de l’entreprise par toute indication ou pièce-jointe que vous jugez utile.</w:t>
      </w:r>
    </w:p>
    <w:p w14:paraId="32E9E65F" w14:textId="424E3E6C" w:rsidR="00844DEE" w:rsidRDefault="3EE73C1A" w:rsidP="70292699">
      <w:pPr>
        <w:spacing w:after="0"/>
        <w:jc w:val="both"/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</w:pPr>
      <w:r w:rsidRPr="70292699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>Si vous êtes récompensé par le jury</w:t>
      </w:r>
      <w:r w:rsidR="41AD97D8" w:rsidRPr="70292699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 xml:space="preserve"> local</w:t>
      </w:r>
      <w:r w:rsidRPr="70292699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>, c</w:t>
      </w:r>
      <w:r w:rsidR="008A214B" w:rsidRPr="70292699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>e dossier</w:t>
      </w:r>
      <w:r w:rsidR="00092ADB" w:rsidRPr="70292699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 xml:space="preserve"> </w:t>
      </w:r>
      <w:r w:rsidR="009F77D4" w:rsidRPr="70292699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>ser</w:t>
      </w:r>
      <w:r w:rsidR="5640B63C" w:rsidRPr="70292699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>a</w:t>
      </w:r>
      <w:r w:rsidR="00092ADB" w:rsidRPr="70292699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 xml:space="preserve"> transmis à la CCI régionale </w:t>
      </w:r>
      <w:r w:rsidR="000721AE" w:rsidRPr="70292699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 xml:space="preserve">par </w:t>
      </w:r>
      <w:r w:rsidR="008A214B" w:rsidRPr="70292699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>votre</w:t>
      </w:r>
      <w:r w:rsidR="000721AE" w:rsidRPr="70292699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 xml:space="preserve"> CCI territoriale</w:t>
      </w:r>
      <w:r w:rsidR="006901CC" w:rsidRPr="70292699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 xml:space="preserve"> d’ici </w:t>
      </w:r>
      <w:r w:rsidR="009F77D4" w:rsidRPr="70292699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 xml:space="preserve">le </w:t>
      </w:r>
      <w:r w:rsidR="00480941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>15</w:t>
      </w:r>
      <w:r w:rsidR="009F77D4" w:rsidRPr="70292699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 xml:space="preserve"> février 202</w:t>
      </w:r>
      <w:r w:rsidR="003D6357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>6</w:t>
      </w:r>
      <w:r w:rsidR="000721AE" w:rsidRPr="70292699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>.</w:t>
      </w:r>
      <w:r w:rsidR="003D6357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 xml:space="preserve"> Il vous sera demandé de réaliser une courte vidéo de présentation selon un format préétabli</w:t>
      </w:r>
      <w:r w:rsidR="00EE7BC0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 xml:space="preserve"> (voir règlement du concours)</w:t>
      </w:r>
      <w:r w:rsidR="003D6357"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  <w:t>.</w:t>
      </w:r>
    </w:p>
    <w:p w14:paraId="6405F82C" w14:textId="77777777" w:rsidR="008A214B" w:rsidRPr="008A214B" w:rsidRDefault="008A214B" w:rsidP="008A214B">
      <w:pPr>
        <w:spacing w:after="0"/>
        <w:jc w:val="both"/>
        <w:rPr>
          <w:rFonts w:ascii="Fira Sans" w:hAnsi="Fira Sans"/>
          <w:i/>
          <w:iCs/>
          <w:color w:val="070A8F" w:themeColor="background2" w:themeShade="80"/>
          <w:sz w:val="20"/>
          <w:szCs w:val="20"/>
        </w:rPr>
      </w:pPr>
    </w:p>
    <w:p w14:paraId="4F288794" w14:textId="621413A0" w:rsidR="00C32812" w:rsidRPr="007A073D" w:rsidRDefault="00C32812">
      <w:pPr>
        <w:rPr>
          <w:noProof/>
          <w:sz w:val="2"/>
          <w:szCs w:val="2"/>
        </w:rPr>
      </w:pPr>
    </w:p>
    <w:p w14:paraId="7FD1E000" w14:textId="77777777" w:rsidR="008A214B" w:rsidRDefault="008A214B">
      <w:pPr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>
        <w:rPr>
          <w:rFonts w:ascii="Fira Sans" w:hAnsi="Fira Sans"/>
          <w:b/>
          <w:bCs/>
          <w:color w:val="FFFFFF" w:themeColor="background1"/>
          <w:sz w:val="36"/>
          <w:szCs w:val="36"/>
        </w:rPr>
        <w:br w:type="page"/>
      </w:r>
    </w:p>
    <w:p w14:paraId="0B3F44A4" w14:textId="21F6456B" w:rsidR="00CA6B86" w:rsidRPr="0065218E" w:rsidRDefault="00CA6B86" w:rsidP="0065218E">
      <w:pPr>
        <w:pStyle w:val="Paragraphedeliste"/>
        <w:numPr>
          <w:ilvl w:val="0"/>
          <w:numId w:val="23"/>
        </w:numPr>
        <w:shd w:val="clear" w:color="auto" w:fill="FF0064"/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 w:rsidRPr="0065218E">
        <w:rPr>
          <w:rFonts w:ascii="Fira Sans" w:hAnsi="Fira Sans"/>
          <w:b/>
          <w:bCs/>
          <w:color w:val="FFFFFF" w:themeColor="background1"/>
          <w:sz w:val="36"/>
          <w:szCs w:val="36"/>
        </w:rPr>
        <w:lastRenderedPageBreak/>
        <w:t>Informations sur l’entreprise</w:t>
      </w:r>
    </w:p>
    <w:p w14:paraId="5910305C" w14:textId="77777777" w:rsidR="00CA6B86" w:rsidRDefault="00CA6B86" w:rsidP="00CA6B86">
      <w:pPr>
        <w:pStyle w:val="Paragraphedeliste"/>
        <w:rPr>
          <w:rFonts w:ascii="Fira Sans" w:hAnsi="Fira Sans"/>
          <w:color w:val="373CF5" w:themeColor="background2"/>
          <w:sz w:val="28"/>
          <w:szCs w:val="28"/>
        </w:rPr>
      </w:pPr>
    </w:p>
    <w:p w14:paraId="2D37685D" w14:textId="73FA4F17" w:rsidR="007870E4" w:rsidRPr="007870E4" w:rsidRDefault="007870E4" w:rsidP="007870E4">
      <w:pPr>
        <w:pStyle w:val="Paragraphedeliste"/>
        <w:ind w:left="1080"/>
        <w:rPr>
          <w:rFonts w:ascii="Fira Sans" w:hAnsi="Fira Sans"/>
          <w:i/>
          <w:color w:val="FF0064"/>
          <w:sz w:val="28"/>
          <w:szCs w:val="28"/>
        </w:rPr>
      </w:pPr>
      <w:bookmarkStart w:id="0" w:name="_Hlk206580767"/>
      <w:r w:rsidRPr="007870E4">
        <w:rPr>
          <w:rFonts w:ascii="Helvetica" w:hAnsi="Helvetica"/>
          <w:b/>
          <w:i/>
          <w:color w:val="FF0064"/>
        </w:rPr>
        <w:t>* Information obligatoire</w:t>
      </w:r>
    </w:p>
    <w:bookmarkEnd w:id="0"/>
    <w:p w14:paraId="27E18D6B" w14:textId="3FFB4F19" w:rsidR="002F01CE" w:rsidRPr="006806E7" w:rsidRDefault="002F01CE" w:rsidP="002F01CE">
      <w:pPr>
        <w:tabs>
          <w:tab w:val="left" w:leader="underscore" w:pos="6237"/>
          <w:tab w:val="left" w:leader="underscore" w:pos="9072"/>
        </w:tabs>
        <w:spacing w:after="120" w:line="360" w:lineRule="auto"/>
        <w:ind w:right="-24"/>
        <w:rPr>
          <w:rFonts w:ascii="Helvetica" w:hAnsi="Helvetica"/>
          <w:iCs/>
          <w:color w:val="070A8F" w:themeColor="background2" w:themeShade="80"/>
        </w:rPr>
      </w:pPr>
      <w:r w:rsidRPr="006806E7">
        <w:rPr>
          <w:rFonts w:ascii="Helvetica" w:hAnsi="Helvetica"/>
          <w:b/>
          <w:iCs/>
          <w:color w:val="070A8F" w:themeColor="background2" w:themeShade="80"/>
        </w:rPr>
        <w:t>NOM</w:t>
      </w:r>
      <w:r w:rsidR="007870E4">
        <w:rPr>
          <w:rFonts w:ascii="Helvetica" w:hAnsi="Helvetica"/>
          <w:b/>
          <w:iCs/>
          <w:color w:val="070A8F" w:themeColor="background2" w:themeShade="80"/>
        </w:rPr>
        <w:t xml:space="preserve"> </w:t>
      </w:r>
      <w:r w:rsidRPr="006806E7">
        <w:rPr>
          <w:rFonts w:ascii="Helvetica" w:hAnsi="Helvetica"/>
          <w:b/>
          <w:iCs/>
          <w:color w:val="070A8F" w:themeColor="background2" w:themeShade="80"/>
        </w:rPr>
        <w:t>*</w:t>
      </w:r>
      <w:r w:rsidRPr="006806E7">
        <w:rPr>
          <w:rFonts w:ascii="Helvetica" w:hAnsi="Helvetica"/>
          <w:iCs/>
          <w:color w:val="070A8F" w:themeColor="background2" w:themeShade="80"/>
        </w:rPr>
        <w:tab/>
      </w:r>
      <w:r w:rsidRPr="006806E7">
        <w:rPr>
          <w:rFonts w:ascii="Helvetica" w:hAnsi="Helvetica"/>
          <w:b/>
          <w:iCs/>
          <w:color w:val="070A8F" w:themeColor="background2" w:themeShade="80"/>
        </w:rPr>
        <w:t>PRENOM*</w:t>
      </w:r>
      <w:r w:rsidRPr="006806E7">
        <w:rPr>
          <w:rFonts w:ascii="Helvetica" w:hAnsi="Helvetica"/>
          <w:bCs/>
          <w:iCs/>
          <w:color w:val="070A8F" w:themeColor="background2" w:themeShade="80"/>
        </w:rPr>
        <w:tab/>
      </w:r>
    </w:p>
    <w:p w14:paraId="12FB0D54" w14:textId="77777777" w:rsidR="002F01CE" w:rsidRPr="006806E7" w:rsidRDefault="002F01CE" w:rsidP="002F01CE">
      <w:pPr>
        <w:tabs>
          <w:tab w:val="left" w:leader="underscore" w:pos="9072"/>
        </w:tabs>
        <w:spacing w:after="120" w:line="360" w:lineRule="auto"/>
        <w:ind w:right="-24"/>
        <w:rPr>
          <w:rFonts w:ascii="Helvetica" w:hAnsi="Helvetica"/>
          <w:iCs/>
          <w:color w:val="070A8F" w:themeColor="background2" w:themeShade="80"/>
        </w:rPr>
      </w:pPr>
      <w:r w:rsidRPr="006806E7">
        <w:rPr>
          <w:rFonts w:ascii="Helvetica" w:hAnsi="Helvetica"/>
          <w:b/>
          <w:iCs/>
          <w:color w:val="070A8F" w:themeColor="background2" w:themeShade="80"/>
        </w:rPr>
        <w:t>RAISON SOCIALE* :</w:t>
      </w:r>
      <w:r w:rsidRPr="006806E7">
        <w:rPr>
          <w:rFonts w:ascii="Helvetica" w:hAnsi="Helvetica"/>
          <w:iCs/>
          <w:color w:val="070A8F" w:themeColor="background2" w:themeShade="80"/>
        </w:rPr>
        <w:tab/>
      </w:r>
    </w:p>
    <w:p w14:paraId="443AFF9F" w14:textId="77777777" w:rsidR="002F01CE" w:rsidRPr="006806E7" w:rsidRDefault="002F01CE" w:rsidP="002F01CE">
      <w:pPr>
        <w:tabs>
          <w:tab w:val="left" w:leader="underscore" w:pos="9072"/>
        </w:tabs>
        <w:spacing w:after="120" w:line="360" w:lineRule="auto"/>
        <w:ind w:right="-24"/>
        <w:rPr>
          <w:rFonts w:ascii="Helvetica" w:hAnsi="Helvetica"/>
          <w:iCs/>
          <w:color w:val="070A8F" w:themeColor="background2" w:themeShade="80"/>
        </w:rPr>
      </w:pPr>
      <w:r w:rsidRPr="006806E7">
        <w:rPr>
          <w:rFonts w:ascii="Helvetica" w:hAnsi="Helvetica"/>
          <w:b/>
          <w:iCs/>
          <w:color w:val="070A8F" w:themeColor="background2" w:themeShade="80"/>
        </w:rPr>
        <w:t xml:space="preserve">ENSEIGNE PRECISE* : </w:t>
      </w:r>
      <w:r w:rsidRPr="006806E7">
        <w:rPr>
          <w:rFonts w:ascii="Helvetica" w:hAnsi="Helvetica"/>
          <w:iCs/>
          <w:color w:val="070A8F" w:themeColor="background2" w:themeShade="80"/>
        </w:rPr>
        <w:tab/>
      </w:r>
    </w:p>
    <w:p w14:paraId="266D41C4" w14:textId="77777777" w:rsidR="002F01CE" w:rsidRPr="006806E7" w:rsidRDefault="002F01CE" w:rsidP="002F01CE">
      <w:pPr>
        <w:tabs>
          <w:tab w:val="left" w:leader="underscore" w:pos="9072"/>
        </w:tabs>
        <w:spacing w:after="120" w:line="360" w:lineRule="auto"/>
        <w:ind w:right="-24"/>
        <w:rPr>
          <w:rFonts w:ascii="Helvetica" w:hAnsi="Helvetica"/>
          <w:iCs/>
          <w:color w:val="070A8F" w:themeColor="background2" w:themeShade="80"/>
        </w:rPr>
      </w:pPr>
      <w:r w:rsidRPr="006806E7">
        <w:rPr>
          <w:rFonts w:ascii="Helvetica" w:hAnsi="Helvetica"/>
          <w:b/>
          <w:iCs/>
          <w:color w:val="070A8F" w:themeColor="background2" w:themeShade="80"/>
        </w:rPr>
        <w:t>ACTIVITE PRINCIPALE*</w:t>
      </w:r>
      <w:r w:rsidRPr="006806E7">
        <w:rPr>
          <w:rFonts w:ascii="Helvetica" w:hAnsi="Helvetica"/>
          <w:iCs/>
          <w:color w:val="070A8F" w:themeColor="background2" w:themeShade="80"/>
        </w:rPr>
        <w:tab/>
      </w:r>
    </w:p>
    <w:p w14:paraId="4880CF39" w14:textId="77777777" w:rsidR="002F01CE" w:rsidRPr="006806E7" w:rsidRDefault="002F01CE" w:rsidP="002F01CE">
      <w:pPr>
        <w:tabs>
          <w:tab w:val="left" w:leader="underscore" w:pos="9072"/>
        </w:tabs>
        <w:spacing w:after="120" w:line="360" w:lineRule="auto"/>
        <w:ind w:right="-24"/>
        <w:rPr>
          <w:rFonts w:ascii="Helvetica" w:hAnsi="Helvetica"/>
          <w:iCs/>
          <w:color w:val="070A8F" w:themeColor="background2" w:themeShade="80"/>
        </w:rPr>
      </w:pPr>
      <w:r w:rsidRPr="006806E7">
        <w:rPr>
          <w:rFonts w:ascii="Helvetica" w:hAnsi="Helvetica"/>
          <w:b/>
          <w:iCs/>
          <w:color w:val="070A8F" w:themeColor="background2" w:themeShade="80"/>
        </w:rPr>
        <w:t>ADRESSE*</w:t>
      </w:r>
      <w:r w:rsidRPr="006806E7">
        <w:rPr>
          <w:rFonts w:ascii="Helvetica" w:hAnsi="Helvetica"/>
          <w:iCs/>
          <w:color w:val="070A8F" w:themeColor="background2" w:themeShade="80"/>
        </w:rPr>
        <w:tab/>
      </w:r>
    </w:p>
    <w:p w14:paraId="109AA171" w14:textId="310B9EA2" w:rsidR="002F01CE" w:rsidRPr="006806E7" w:rsidRDefault="002F01CE" w:rsidP="002F01CE">
      <w:pPr>
        <w:tabs>
          <w:tab w:val="left" w:leader="underscore" w:pos="9072"/>
        </w:tabs>
        <w:spacing w:after="120" w:line="360" w:lineRule="auto"/>
        <w:ind w:right="-24"/>
        <w:rPr>
          <w:rFonts w:ascii="Helvetica" w:hAnsi="Helvetica"/>
          <w:iCs/>
          <w:color w:val="070A8F" w:themeColor="background2" w:themeShade="80"/>
        </w:rPr>
      </w:pPr>
      <w:r w:rsidRPr="006806E7">
        <w:rPr>
          <w:rFonts w:ascii="Helvetica" w:hAnsi="Helvetica"/>
          <w:b/>
          <w:iCs/>
          <w:color w:val="070A8F" w:themeColor="background2" w:themeShade="80"/>
        </w:rPr>
        <w:t>CODE POSTAL ET VILLE</w:t>
      </w:r>
      <w:r w:rsidR="007870E4">
        <w:rPr>
          <w:rFonts w:ascii="Helvetica" w:hAnsi="Helvetica"/>
          <w:b/>
          <w:iCs/>
          <w:color w:val="070A8F" w:themeColor="background2" w:themeShade="80"/>
        </w:rPr>
        <w:t xml:space="preserve"> </w:t>
      </w:r>
      <w:r w:rsidRPr="006806E7">
        <w:rPr>
          <w:rFonts w:ascii="Helvetica" w:hAnsi="Helvetica"/>
          <w:b/>
          <w:iCs/>
          <w:color w:val="070A8F" w:themeColor="background2" w:themeShade="80"/>
        </w:rPr>
        <w:t>*</w:t>
      </w:r>
      <w:r w:rsidRPr="006806E7">
        <w:rPr>
          <w:rFonts w:ascii="Helvetica" w:hAnsi="Helvetica"/>
          <w:iCs/>
          <w:color w:val="070A8F" w:themeColor="background2" w:themeShade="80"/>
        </w:rPr>
        <w:tab/>
      </w:r>
    </w:p>
    <w:p w14:paraId="17301677" w14:textId="25D17622" w:rsidR="002F01CE" w:rsidRPr="006806E7" w:rsidRDefault="002F01CE" w:rsidP="002F01CE">
      <w:pPr>
        <w:tabs>
          <w:tab w:val="left" w:leader="underscore" w:pos="5103"/>
          <w:tab w:val="right" w:leader="underscore" w:pos="5387"/>
          <w:tab w:val="left" w:leader="underscore" w:pos="9072"/>
        </w:tabs>
        <w:spacing w:after="120" w:line="360" w:lineRule="auto"/>
        <w:ind w:right="-24"/>
        <w:rPr>
          <w:rFonts w:ascii="Helvetica" w:hAnsi="Helvetica"/>
          <w:iCs/>
          <w:color w:val="070A8F" w:themeColor="background2" w:themeShade="80"/>
        </w:rPr>
      </w:pPr>
      <w:r w:rsidRPr="006806E7">
        <w:rPr>
          <w:rFonts w:ascii="Helvetica" w:hAnsi="Helvetica"/>
          <w:b/>
          <w:iCs/>
          <w:color w:val="070A8F" w:themeColor="background2" w:themeShade="80"/>
        </w:rPr>
        <w:t>TEL FIXE</w:t>
      </w:r>
      <w:r w:rsidRPr="006806E7">
        <w:rPr>
          <w:rFonts w:ascii="Helvetica" w:hAnsi="Helvetica"/>
          <w:bCs/>
          <w:iCs/>
          <w:color w:val="070A8F" w:themeColor="background2" w:themeShade="80"/>
        </w:rPr>
        <w:tab/>
      </w:r>
      <w:r w:rsidRPr="006806E7">
        <w:rPr>
          <w:rFonts w:ascii="Helvetica" w:hAnsi="Helvetica"/>
          <w:b/>
          <w:iCs/>
          <w:color w:val="070A8F" w:themeColor="background2" w:themeShade="80"/>
        </w:rPr>
        <w:t>MOBILE</w:t>
      </w:r>
      <w:r w:rsidR="007870E4">
        <w:rPr>
          <w:rFonts w:ascii="Helvetica" w:hAnsi="Helvetica"/>
          <w:b/>
          <w:iCs/>
          <w:color w:val="070A8F" w:themeColor="background2" w:themeShade="80"/>
        </w:rPr>
        <w:t xml:space="preserve"> </w:t>
      </w:r>
      <w:r w:rsidRPr="006806E7">
        <w:rPr>
          <w:rFonts w:ascii="Helvetica" w:hAnsi="Helvetica"/>
          <w:b/>
          <w:iCs/>
          <w:color w:val="070A8F" w:themeColor="background2" w:themeShade="80"/>
        </w:rPr>
        <w:t>*</w:t>
      </w:r>
      <w:r w:rsidRPr="006806E7">
        <w:rPr>
          <w:rFonts w:ascii="Helvetica" w:hAnsi="Helvetica"/>
          <w:bCs/>
          <w:iCs/>
          <w:color w:val="070A8F" w:themeColor="background2" w:themeShade="80"/>
        </w:rPr>
        <w:tab/>
      </w:r>
    </w:p>
    <w:p w14:paraId="2ADA7F5D" w14:textId="77777777" w:rsidR="002F01CE" w:rsidRPr="006806E7" w:rsidRDefault="002F01CE" w:rsidP="00DA4933">
      <w:pPr>
        <w:tabs>
          <w:tab w:val="left" w:leader="underscore" w:pos="4820"/>
          <w:tab w:val="left" w:leader="underscore" w:pos="9072"/>
        </w:tabs>
        <w:spacing w:after="120" w:line="360" w:lineRule="auto"/>
        <w:ind w:right="-24"/>
        <w:rPr>
          <w:rFonts w:ascii="Helvetica" w:hAnsi="Helvetica"/>
          <w:bCs/>
          <w:iCs/>
          <w:color w:val="070A8F" w:themeColor="background2" w:themeShade="80"/>
        </w:rPr>
      </w:pPr>
      <w:r w:rsidRPr="006806E7">
        <w:rPr>
          <w:rFonts w:ascii="Helvetica" w:hAnsi="Helvetica"/>
          <w:b/>
          <w:iCs/>
          <w:color w:val="070A8F" w:themeColor="background2" w:themeShade="80"/>
        </w:rPr>
        <w:t>COURRIEL*</w:t>
      </w:r>
      <w:r w:rsidRPr="006806E7">
        <w:rPr>
          <w:rFonts w:ascii="Helvetica" w:hAnsi="Helvetica"/>
          <w:bCs/>
          <w:iCs/>
          <w:color w:val="070A8F" w:themeColor="background2" w:themeShade="80"/>
        </w:rPr>
        <w:tab/>
      </w:r>
      <w:r w:rsidRPr="006806E7">
        <w:rPr>
          <w:rFonts w:ascii="Helvetica" w:hAnsi="Helvetica"/>
          <w:b/>
          <w:iCs/>
          <w:color w:val="070A8F" w:themeColor="background2" w:themeShade="80"/>
        </w:rPr>
        <w:t>SITE INTERNET</w:t>
      </w:r>
      <w:r w:rsidRPr="006806E7">
        <w:rPr>
          <w:rFonts w:ascii="Helvetica" w:hAnsi="Helvetica"/>
          <w:bCs/>
          <w:iCs/>
          <w:color w:val="070A8F" w:themeColor="background2" w:themeShade="80"/>
        </w:rPr>
        <w:tab/>
      </w:r>
    </w:p>
    <w:p w14:paraId="1B54EC1A" w14:textId="5DF6775E" w:rsidR="002F01CE" w:rsidRPr="006806E7" w:rsidRDefault="002F01CE" w:rsidP="002F01CE">
      <w:pPr>
        <w:tabs>
          <w:tab w:val="left" w:leader="underscore" w:pos="5103"/>
          <w:tab w:val="left" w:leader="underscore" w:pos="9072"/>
        </w:tabs>
        <w:spacing w:after="120" w:line="360" w:lineRule="auto"/>
        <w:ind w:right="-24"/>
        <w:rPr>
          <w:rFonts w:ascii="Helvetica" w:hAnsi="Helvetica"/>
          <w:bCs/>
          <w:iCs/>
          <w:color w:val="070A8F" w:themeColor="background2" w:themeShade="80"/>
        </w:rPr>
      </w:pPr>
      <w:r w:rsidRPr="006806E7">
        <w:rPr>
          <w:rFonts w:ascii="Helvetica" w:hAnsi="Helvetica"/>
          <w:b/>
          <w:iCs/>
          <w:color w:val="070A8F" w:themeColor="background2" w:themeShade="80"/>
        </w:rPr>
        <w:t>FACEBOOK</w:t>
      </w:r>
      <w:r w:rsidRPr="006806E7">
        <w:rPr>
          <w:rFonts w:ascii="Helvetica" w:hAnsi="Helvetica"/>
          <w:bCs/>
          <w:iCs/>
          <w:color w:val="070A8F" w:themeColor="background2" w:themeShade="80"/>
        </w:rPr>
        <w:t xml:space="preserve"> ____________________________   </w:t>
      </w:r>
      <w:r w:rsidRPr="006806E7">
        <w:rPr>
          <w:rFonts w:ascii="Helvetica" w:hAnsi="Helvetica"/>
          <w:b/>
          <w:iCs/>
          <w:color w:val="070A8F" w:themeColor="background2" w:themeShade="80"/>
        </w:rPr>
        <w:t xml:space="preserve">INSTAGRAM </w:t>
      </w:r>
      <w:r w:rsidRPr="006806E7">
        <w:rPr>
          <w:rFonts w:ascii="Helvetica" w:hAnsi="Helvetica"/>
          <w:bCs/>
          <w:iCs/>
          <w:color w:val="070A8F" w:themeColor="background2" w:themeShade="80"/>
        </w:rPr>
        <w:t>___________________</w:t>
      </w:r>
      <w:r w:rsidR="00B5231B">
        <w:rPr>
          <w:rFonts w:ascii="Helvetica" w:hAnsi="Helvetica"/>
          <w:bCs/>
          <w:iCs/>
          <w:color w:val="070A8F" w:themeColor="background2" w:themeShade="80"/>
        </w:rPr>
        <w:tab/>
      </w:r>
    </w:p>
    <w:p w14:paraId="23F268B4" w14:textId="6FADC28D" w:rsidR="002F01CE" w:rsidRPr="006806E7" w:rsidRDefault="002F01CE" w:rsidP="002F01CE">
      <w:pPr>
        <w:tabs>
          <w:tab w:val="left" w:leader="underscore" w:pos="9072"/>
        </w:tabs>
        <w:spacing w:after="120" w:line="360" w:lineRule="auto"/>
        <w:ind w:right="-24"/>
        <w:rPr>
          <w:rFonts w:ascii="Helvetica" w:hAnsi="Helvetica"/>
          <w:iCs/>
          <w:color w:val="070A8F" w:themeColor="background2" w:themeShade="80"/>
        </w:rPr>
      </w:pPr>
      <w:r w:rsidRPr="006806E7">
        <w:rPr>
          <w:rFonts w:ascii="Helvetica" w:hAnsi="Helvetica"/>
          <w:b/>
          <w:iCs/>
          <w:color w:val="070A8F" w:themeColor="background2" w:themeShade="80"/>
        </w:rPr>
        <w:t xml:space="preserve">RESSORTISSANT DE LA CCI DE </w:t>
      </w:r>
      <w:r w:rsidR="007870E4">
        <w:rPr>
          <w:rFonts w:ascii="Helvetica" w:hAnsi="Helvetica"/>
          <w:b/>
          <w:iCs/>
          <w:color w:val="070A8F" w:themeColor="background2" w:themeShade="80"/>
        </w:rPr>
        <w:t>*</w:t>
      </w:r>
      <w:r w:rsidRPr="006806E7">
        <w:rPr>
          <w:rFonts w:ascii="Helvetica" w:hAnsi="Helvetica"/>
          <w:iCs/>
          <w:color w:val="070A8F" w:themeColor="background2" w:themeShade="80"/>
        </w:rPr>
        <w:tab/>
      </w:r>
    </w:p>
    <w:p w14:paraId="25A79144" w14:textId="780D9102" w:rsidR="002F01CE" w:rsidRPr="006806E7" w:rsidRDefault="002F01CE" w:rsidP="002F01CE">
      <w:pPr>
        <w:tabs>
          <w:tab w:val="left" w:leader="underscore" w:pos="5670"/>
          <w:tab w:val="right" w:leader="underscore" w:pos="6237"/>
          <w:tab w:val="left" w:leader="underscore" w:pos="9072"/>
        </w:tabs>
        <w:spacing w:after="120" w:line="360" w:lineRule="auto"/>
        <w:ind w:right="-24"/>
        <w:rPr>
          <w:rFonts w:ascii="Helvetica" w:hAnsi="Helvetica"/>
          <w:b/>
          <w:iCs/>
          <w:color w:val="070A8F" w:themeColor="background2" w:themeShade="80"/>
        </w:rPr>
      </w:pPr>
      <w:r w:rsidRPr="006806E7">
        <w:rPr>
          <w:rFonts w:ascii="Helvetica" w:hAnsi="Helvetica"/>
          <w:b/>
          <w:iCs/>
          <w:color w:val="070A8F" w:themeColor="background2" w:themeShade="80"/>
        </w:rPr>
        <w:t>DATE DE DEBUT D’ACTIVITE</w:t>
      </w:r>
      <w:r w:rsidR="007870E4">
        <w:rPr>
          <w:rFonts w:ascii="Helvetica" w:hAnsi="Helvetica"/>
          <w:b/>
          <w:iCs/>
          <w:color w:val="070A8F" w:themeColor="background2" w:themeShade="80"/>
        </w:rPr>
        <w:t xml:space="preserve"> </w:t>
      </w:r>
      <w:r w:rsidRPr="006806E7">
        <w:rPr>
          <w:rFonts w:ascii="Helvetica" w:hAnsi="Helvetica"/>
          <w:b/>
          <w:iCs/>
          <w:color w:val="070A8F" w:themeColor="background2" w:themeShade="80"/>
        </w:rPr>
        <w:t>*</w:t>
      </w:r>
      <w:r w:rsidRPr="006806E7">
        <w:rPr>
          <w:rFonts w:ascii="Helvetica" w:hAnsi="Helvetica"/>
          <w:bCs/>
          <w:iCs/>
          <w:color w:val="070A8F" w:themeColor="background2" w:themeShade="80"/>
        </w:rPr>
        <w:tab/>
      </w:r>
      <w:r w:rsidRPr="006806E7">
        <w:rPr>
          <w:rFonts w:ascii="Helvetica" w:hAnsi="Helvetica"/>
          <w:b/>
          <w:iCs/>
          <w:color w:val="070A8F" w:themeColor="background2" w:themeShade="80"/>
        </w:rPr>
        <w:t>FORME JURIDIQUE</w:t>
      </w:r>
      <w:r w:rsidRPr="006806E7">
        <w:rPr>
          <w:rFonts w:ascii="Helvetica" w:hAnsi="Helvetica"/>
          <w:bCs/>
          <w:iCs/>
          <w:color w:val="070A8F" w:themeColor="background2" w:themeShade="80"/>
        </w:rPr>
        <w:tab/>
      </w:r>
    </w:p>
    <w:p w14:paraId="287CA94F" w14:textId="77777777" w:rsidR="002F01CE" w:rsidRPr="006806E7" w:rsidRDefault="002F01CE" w:rsidP="002F01CE">
      <w:pPr>
        <w:tabs>
          <w:tab w:val="left" w:leader="underscore" w:pos="9072"/>
        </w:tabs>
        <w:spacing w:after="120" w:line="360" w:lineRule="auto"/>
        <w:ind w:right="-24"/>
        <w:rPr>
          <w:rFonts w:ascii="Helvetica" w:hAnsi="Helvetica"/>
          <w:iCs/>
          <w:color w:val="070A8F" w:themeColor="background2" w:themeShade="80"/>
        </w:rPr>
      </w:pPr>
      <w:r w:rsidRPr="006806E7">
        <w:rPr>
          <w:rFonts w:ascii="Helvetica" w:hAnsi="Helvetica"/>
          <w:b/>
          <w:iCs/>
          <w:color w:val="070A8F" w:themeColor="background2" w:themeShade="80"/>
        </w:rPr>
        <w:t>SIREN</w:t>
      </w:r>
      <w:r w:rsidRPr="006806E7">
        <w:rPr>
          <w:rFonts w:ascii="Helvetica" w:hAnsi="Helvetica"/>
          <w:iCs/>
          <w:color w:val="070A8F" w:themeColor="background2" w:themeShade="80"/>
        </w:rPr>
        <w:tab/>
      </w:r>
    </w:p>
    <w:p w14:paraId="5177F9BD" w14:textId="77777777" w:rsidR="002F01CE" w:rsidRPr="006806E7" w:rsidRDefault="002F01CE" w:rsidP="002F01CE">
      <w:pPr>
        <w:tabs>
          <w:tab w:val="left" w:leader="underscore" w:pos="9072"/>
        </w:tabs>
        <w:spacing w:after="120" w:line="360" w:lineRule="auto"/>
        <w:ind w:right="-24"/>
        <w:rPr>
          <w:rFonts w:ascii="Helvetica" w:hAnsi="Helvetica"/>
          <w:b/>
          <w:bCs/>
          <w:iCs/>
          <w:color w:val="070A8F" w:themeColor="background2" w:themeShade="80"/>
        </w:rPr>
      </w:pPr>
      <w:r w:rsidRPr="006806E7">
        <w:rPr>
          <w:rFonts w:ascii="Helvetica" w:hAnsi="Helvetica"/>
          <w:b/>
          <w:bCs/>
          <w:iCs/>
          <w:color w:val="070A8F" w:themeColor="background2" w:themeShade="80"/>
        </w:rPr>
        <w:t>Code NAF</w:t>
      </w:r>
      <w:r w:rsidRPr="006806E7">
        <w:rPr>
          <w:rFonts w:ascii="Helvetica" w:hAnsi="Helvetica"/>
          <w:b/>
          <w:bCs/>
          <w:iCs/>
          <w:color w:val="070A8F" w:themeColor="background2" w:themeShade="80"/>
        </w:rPr>
        <w:tab/>
      </w:r>
    </w:p>
    <w:p w14:paraId="02B4B0CA" w14:textId="2C71BD4D" w:rsidR="002F01CE" w:rsidRPr="00B5231B" w:rsidRDefault="002F01CE" w:rsidP="002F01CE">
      <w:pPr>
        <w:tabs>
          <w:tab w:val="left" w:leader="underscore" w:pos="9072"/>
        </w:tabs>
        <w:spacing w:after="120" w:line="360" w:lineRule="auto"/>
        <w:ind w:right="-24"/>
        <w:rPr>
          <w:rFonts w:ascii="Helvetica" w:hAnsi="Helvetica"/>
          <w:b/>
          <w:bCs/>
          <w:iCs/>
          <w:color w:val="070A8F" w:themeColor="background2" w:themeShade="80"/>
        </w:rPr>
      </w:pPr>
      <w:r w:rsidRPr="00B5231B">
        <w:rPr>
          <w:rFonts w:ascii="Helvetica" w:hAnsi="Helvetica"/>
          <w:bCs/>
          <w:iCs/>
          <w:color w:val="070A8F" w:themeColor="background2" w:themeShade="80"/>
        </w:rPr>
        <w:t xml:space="preserve">Si vous avez déjà </w:t>
      </w:r>
      <w:r w:rsidR="00B5231B">
        <w:rPr>
          <w:rFonts w:ascii="Helvetica" w:hAnsi="Helvetica"/>
          <w:bCs/>
          <w:iCs/>
          <w:color w:val="070A8F" w:themeColor="background2" w:themeShade="80"/>
        </w:rPr>
        <w:t>été lauréat d’un Trophée du Commerce ou d’</w:t>
      </w:r>
      <w:r w:rsidRPr="00B5231B">
        <w:rPr>
          <w:rFonts w:ascii="Helvetica" w:hAnsi="Helvetica"/>
          <w:bCs/>
          <w:iCs/>
          <w:color w:val="070A8F" w:themeColor="background2" w:themeShade="80"/>
        </w:rPr>
        <w:t xml:space="preserve">un « Mercure d’Or » (récompense nationale), merci de préciser en quelle année </w:t>
      </w:r>
      <w:r w:rsidRPr="00B5231B">
        <w:rPr>
          <w:rFonts w:ascii="Helvetica" w:hAnsi="Helvetica"/>
          <w:b/>
          <w:bCs/>
          <w:iCs/>
          <w:color w:val="070A8F" w:themeColor="background2" w:themeShade="80"/>
        </w:rPr>
        <w:tab/>
      </w:r>
    </w:p>
    <w:p w14:paraId="68EEE2CA" w14:textId="77777777" w:rsidR="002F01CE" w:rsidRDefault="002F01CE" w:rsidP="002F01CE">
      <w:pPr>
        <w:pStyle w:val="Paragraphedeliste"/>
        <w:numPr>
          <w:ilvl w:val="0"/>
          <w:numId w:val="21"/>
        </w:numPr>
        <w:tabs>
          <w:tab w:val="left" w:leader="underscore" w:pos="9072"/>
        </w:tabs>
        <w:spacing w:after="120" w:line="360" w:lineRule="auto"/>
        <w:ind w:left="426" w:right="-24"/>
        <w:rPr>
          <w:rFonts w:ascii="Helvetica" w:hAnsi="Helvetica"/>
          <w:b/>
          <w:bCs/>
          <w:iCs/>
          <w:color w:val="070A8F" w:themeColor="background2" w:themeShade="80"/>
        </w:rPr>
      </w:pPr>
      <w:r w:rsidRPr="006806E7">
        <w:rPr>
          <w:rFonts w:ascii="Helvetica" w:hAnsi="Helvetica"/>
          <w:b/>
          <w:bCs/>
          <w:iCs/>
          <w:color w:val="070A8F" w:themeColor="background2" w:themeShade="80"/>
        </w:rPr>
        <w:t>Je déclare sur l’honneur que mon entreprise n’est pas en redressement judiciaire</w:t>
      </w:r>
    </w:p>
    <w:p w14:paraId="1637B43E" w14:textId="3753382E" w:rsidR="00D96E36" w:rsidRPr="006806E7" w:rsidRDefault="00D96E36" w:rsidP="002F01CE">
      <w:pPr>
        <w:pStyle w:val="Paragraphedeliste"/>
        <w:numPr>
          <w:ilvl w:val="0"/>
          <w:numId w:val="21"/>
        </w:numPr>
        <w:tabs>
          <w:tab w:val="left" w:leader="underscore" w:pos="9072"/>
        </w:tabs>
        <w:spacing w:after="120" w:line="360" w:lineRule="auto"/>
        <w:ind w:left="426" w:right="-24"/>
        <w:rPr>
          <w:rFonts w:ascii="Helvetica" w:hAnsi="Helvetica"/>
          <w:b/>
          <w:bCs/>
          <w:iCs/>
          <w:color w:val="070A8F" w:themeColor="background2" w:themeShade="80"/>
        </w:rPr>
      </w:pPr>
      <w:r>
        <w:rPr>
          <w:rFonts w:ascii="Helvetica" w:hAnsi="Helvetica"/>
          <w:b/>
          <w:bCs/>
          <w:iCs/>
          <w:color w:val="070A8F" w:themeColor="background2" w:themeShade="80"/>
        </w:rPr>
        <w:t xml:space="preserve">Je déclare sur l’honneur être en règle </w:t>
      </w:r>
      <w:r w:rsidR="003B5516">
        <w:rPr>
          <w:rFonts w:ascii="Helvetica" w:hAnsi="Helvetica"/>
          <w:b/>
          <w:bCs/>
          <w:iCs/>
          <w:color w:val="070A8F" w:themeColor="background2" w:themeShade="80"/>
        </w:rPr>
        <w:t>sur les questions</w:t>
      </w:r>
      <w:r>
        <w:rPr>
          <w:rFonts w:ascii="Helvetica" w:hAnsi="Helvetica"/>
          <w:b/>
          <w:bCs/>
          <w:iCs/>
          <w:color w:val="070A8F" w:themeColor="background2" w:themeShade="80"/>
        </w:rPr>
        <w:t xml:space="preserve"> </w:t>
      </w:r>
      <w:r w:rsidR="003B5516">
        <w:rPr>
          <w:rFonts w:ascii="Helvetica" w:hAnsi="Helvetica"/>
          <w:b/>
          <w:bCs/>
          <w:iCs/>
          <w:color w:val="070A8F" w:themeColor="background2" w:themeShade="80"/>
        </w:rPr>
        <w:t>d’accessibilité ERP</w:t>
      </w:r>
      <w:r w:rsidR="00190D2A">
        <w:rPr>
          <w:rStyle w:val="Appelnotedebasdep"/>
          <w:rFonts w:ascii="Helvetica" w:hAnsi="Helvetica"/>
          <w:b/>
          <w:bCs/>
          <w:iCs/>
          <w:color w:val="070A8F" w:themeColor="background2" w:themeShade="80"/>
        </w:rPr>
        <w:footnoteReference w:id="1"/>
      </w:r>
    </w:p>
    <w:p w14:paraId="3F306378" w14:textId="77777777" w:rsidR="002F01CE" w:rsidRDefault="002F01CE" w:rsidP="002F01CE">
      <w:pPr>
        <w:rPr>
          <w:rFonts w:ascii="Helvetica" w:hAnsi="Helvetica"/>
          <w:iCs/>
        </w:rPr>
      </w:pPr>
    </w:p>
    <w:p w14:paraId="4CC6B7CA" w14:textId="77777777" w:rsidR="008A214B" w:rsidRDefault="008A214B">
      <w:pPr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>
        <w:rPr>
          <w:rFonts w:ascii="Fira Sans" w:hAnsi="Fira Sans"/>
          <w:b/>
          <w:bCs/>
          <w:color w:val="FFFFFF" w:themeColor="background1"/>
          <w:sz w:val="36"/>
          <w:szCs w:val="36"/>
        </w:rPr>
        <w:br w:type="page"/>
      </w:r>
    </w:p>
    <w:p w14:paraId="1F099811" w14:textId="690774F9" w:rsidR="002668ED" w:rsidRPr="002668ED" w:rsidRDefault="44D7B205" w:rsidP="002668ED">
      <w:pPr>
        <w:pStyle w:val="Paragraphedeliste"/>
        <w:numPr>
          <w:ilvl w:val="0"/>
          <w:numId w:val="23"/>
        </w:numPr>
        <w:shd w:val="clear" w:color="auto" w:fill="FF0064"/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 w:rsidRPr="70292699">
        <w:rPr>
          <w:rFonts w:ascii="Fira Sans" w:hAnsi="Fira Sans"/>
          <w:b/>
          <w:bCs/>
          <w:color w:val="FFFFFF" w:themeColor="background1"/>
          <w:sz w:val="36"/>
          <w:szCs w:val="36"/>
        </w:rPr>
        <w:lastRenderedPageBreak/>
        <w:t>Thèmes</w:t>
      </w:r>
    </w:p>
    <w:p w14:paraId="48D774BF" w14:textId="77777777" w:rsidR="002668ED" w:rsidRDefault="002668ED" w:rsidP="002F01CE">
      <w:pPr>
        <w:tabs>
          <w:tab w:val="left" w:pos="5103"/>
        </w:tabs>
        <w:spacing w:after="0"/>
        <w:ind w:right="-23"/>
        <w:jc w:val="both"/>
        <w:rPr>
          <w:rFonts w:ascii="Helvetica" w:hAnsi="Helvetica"/>
          <w:b/>
          <w:iCs/>
          <w:sz w:val="28"/>
          <w:szCs w:val="28"/>
        </w:rPr>
      </w:pPr>
    </w:p>
    <w:p w14:paraId="59534348" w14:textId="084CD78F" w:rsidR="006806E7" w:rsidRPr="00CD0FCE" w:rsidRDefault="00323A47" w:rsidP="70292699">
      <w:pPr>
        <w:tabs>
          <w:tab w:val="left" w:pos="5103"/>
        </w:tabs>
        <w:spacing w:after="0"/>
        <w:ind w:right="-23"/>
        <w:jc w:val="both"/>
        <w:rPr>
          <w:rFonts w:ascii="Fira Sans" w:hAnsi="Fira Sans"/>
          <w:b/>
          <w:bCs/>
          <w:color w:val="070A8F" w:themeColor="background2" w:themeShade="80"/>
          <w:sz w:val="28"/>
          <w:szCs w:val="28"/>
        </w:rPr>
      </w:pPr>
      <w:r w:rsidRPr="70292699">
        <w:rPr>
          <w:rFonts w:ascii="Fira Sans" w:hAnsi="Fira Sans"/>
          <w:b/>
          <w:bCs/>
          <w:color w:val="070A8F" w:themeColor="background2" w:themeShade="80"/>
          <w:sz w:val="28"/>
          <w:szCs w:val="28"/>
        </w:rPr>
        <w:t>J</w:t>
      </w:r>
      <w:r w:rsidR="002668ED" w:rsidRPr="70292699">
        <w:rPr>
          <w:rFonts w:ascii="Fira Sans" w:hAnsi="Fira Sans"/>
          <w:b/>
          <w:bCs/>
          <w:color w:val="070A8F" w:themeColor="background2" w:themeShade="80"/>
          <w:sz w:val="28"/>
          <w:szCs w:val="28"/>
        </w:rPr>
        <w:t xml:space="preserve">e </w:t>
      </w:r>
      <w:r w:rsidR="006538F4" w:rsidRPr="70292699">
        <w:rPr>
          <w:rFonts w:ascii="Fira Sans" w:hAnsi="Fira Sans"/>
          <w:b/>
          <w:bCs/>
          <w:color w:val="070A8F" w:themeColor="background2" w:themeShade="80"/>
          <w:sz w:val="28"/>
          <w:szCs w:val="28"/>
        </w:rPr>
        <w:t>dé</w:t>
      </w:r>
      <w:r w:rsidR="002668ED" w:rsidRPr="70292699">
        <w:rPr>
          <w:rFonts w:ascii="Fira Sans" w:hAnsi="Fira Sans"/>
          <w:b/>
          <w:bCs/>
          <w:color w:val="070A8F" w:themeColor="background2" w:themeShade="80"/>
          <w:sz w:val="28"/>
          <w:szCs w:val="28"/>
        </w:rPr>
        <w:t xml:space="preserve">pose ma candidature </w:t>
      </w:r>
      <w:r w:rsidR="52C925D6" w:rsidRPr="70292699">
        <w:rPr>
          <w:rFonts w:ascii="Fira Sans" w:hAnsi="Fira Sans"/>
          <w:b/>
          <w:bCs/>
          <w:color w:val="070A8F" w:themeColor="background2" w:themeShade="80"/>
          <w:sz w:val="28"/>
          <w:szCs w:val="28"/>
        </w:rPr>
        <w:t>pour</w:t>
      </w:r>
      <w:r w:rsidRPr="70292699">
        <w:rPr>
          <w:rFonts w:ascii="Fira Sans" w:hAnsi="Fira Sans"/>
          <w:b/>
          <w:bCs/>
          <w:color w:val="070A8F" w:themeColor="background2" w:themeShade="80"/>
          <w:sz w:val="28"/>
          <w:szCs w:val="28"/>
        </w:rPr>
        <w:t xml:space="preserve"> un des prix suivants</w:t>
      </w:r>
      <w:r w:rsidR="006538F4" w:rsidRPr="70292699">
        <w:rPr>
          <w:rFonts w:ascii="Fira Sans" w:hAnsi="Fira Sans"/>
          <w:b/>
          <w:bCs/>
          <w:color w:val="070A8F" w:themeColor="background2" w:themeShade="80"/>
          <w:sz w:val="28"/>
          <w:szCs w:val="28"/>
        </w:rPr>
        <w:t xml:space="preserve"> </w:t>
      </w:r>
      <w:r w:rsidR="006538F4" w:rsidRPr="70292699">
        <w:rPr>
          <w:rFonts w:ascii="Fira Sans" w:hAnsi="Fira Sans"/>
          <w:i/>
          <w:iCs/>
          <w:color w:val="070A8F" w:themeColor="background2" w:themeShade="80"/>
          <w:sz w:val="28"/>
          <w:szCs w:val="28"/>
        </w:rPr>
        <w:t>(cochez le prix pour lequel vous souhaitez déposer votre candidature)</w:t>
      </w:r>
      <w:r w:rsidR="00CD0FCE" w:rsidRPr="70292699">
        <w:rPr>
          <w:rFonts w:ascii="Fira Sans" w:hAnsi="Fira Sans"/>
          <w:b/>
          <w:bCs/>
          <w:color w:val="070A8F" w:themeColor="background2" w:themeShade="80"/>
          <w:sz w:val="28"/>
          <w:szCs w:val="28"/>
        </w:rPr>
        <w:t> :</w:t>
      </w:r>
    </w:p>
    <w:p w14:paraId="0F97DA5E" w14:textId="77777777" w:rsidR="006806E7" w:rsidRDefault="006806E7" w:rsidP="002F01CE">
      <w:pPr>
        <w:tabs>
          <w:tab w:val="left" w:pos="5103"/>
        </w:tabs>
        <w:spacing w:after="0"/>
        <w:ind w:right="-23"/>
        <w:jc w:val="both"/>
        <w:rPr>
          <w:rFonts w:ascii="Helvetica" w:hAnsi="Helvetica"/>
          <w:b/>
          <w:iCs/>
          <w:sz w:val="28"/>
          <w:szCs w:val="28"/>
        </w:rPr>
      </w:pPr>
    </w:p>
    <w:p w14:paraId="11C79738" w14:textId="77777777" w:rsidR="00CD0FCE" w:rsidRDefault="00CD0FCE" w:rsidP="00CD0FCE">
      <w:pPr>
        <w:spacing w:after="0"/>
        <w:rPr>
          <w:rFonts w:ascii="Fira Sans" w:hAnsi="Fira Sans"/>
        </w:rPr>
      </w:pPr>
    </w:p>
    <w:p w14:paraId="3100F2F8" w14:textId="6B463C98" w:rsidR="00CD0FCE" w:rsidRPr="00F7683C" w:rsidRDefault="00F7683C" w:rsidP="00F7683C">
      <w:pPr>
        <w:spacing w:after="0"/>
        <w:ind w:left="360"/>
        <w:rPr>
          <w:rFonts w:ascii="Fira Sans" w:hAnsi="Fira Sans"/>
          <w:b/>
          <w:bCs/>
          <w:color w:val="FFFFFF" w:themeColor="background1"/>
          <w:sz w:val="28"/>
          <w:szCs w:val="28"/>
        </w:rPr>
      </w:pPr>
      <w:r w:rsidRPr="006538F4">
        <w:rPr>
          <w:rFonts w:ascii="Wingdings" w:eastAsia="Wingdings" w:hAnsi="Wingdings" w:cs="Wingdings"/>
          <w:b/>
          <w:iCs/>
          <w:color w:val="070A8F" w:themeColor="background2" w:themeShade="80"/>
          <w:sz w:val="28"/>
          <w:szCs w:val="28"/>
        </w:rPr>
        <w:t>¨</w:t>
      </w:r>
      <w:r w:rsidRPr="002C65BF">
        <w:rPr>
          <w:rFonts w:ascii="Helvetica" w:hAnsi="Helvetica"/>
          <w:b/>
          <w:iCs/>
          <w:sz w:val="28"/>
          <w:szCs w:val="28"/>
        </w:rPr>
        <w:t xml:space="preserve"> </w:t>
      </w:r>
      <w:r w:rsidR="00CD0FCE" w:rsidRPr="00F7683C">
        <w:rPr>
          <w:rFonts w:ascii="Fira Sans" w:hAnsi="Fira Sans"/>
          <w:b/>
          <w:bCs/>
          <w:color w:val="FFFFFF" w:themeColor="background1"/>
          <w:sz w:val="28"/>
          <w:szCs w:val="28"/>
          <w:highlight w:val="blue"/>
        </w:rPr>
        <w:t>PRIX ENTREPRENEURIAT – Commerce entreprenant</w:t>
      </w:r>
    </w:p>
    <w:p w14:paraId="0C75F3B5" w14:textId="77777777" w:rsidR="00CD0FCE" w:rsidRPr="00243927" w:rsidRDefault="00CD0FCE" w:rsidP="00CD0FCE">
      <w:pPr>
        <w:spacing w:after="0"/>
        <w:rPr>
          <w:rFonts w:ascii="Fira Sans" w:hAnsi="Fira Sans"/>
          <w:color w:val="070A8F" w:themeColor="background2" w:themeShade="80"/>
        </w:rPr>
      </w:pPr>
    </w:p>
    <w:p w14:paraId="2413118A" w14:textId="67B3E999" w:rsidR="00CD0FCE" w:rsidRDefault="004773BF" w:rsidP="00CD0FCE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463546">
        <w:rPr>
          <w:rFonts w:ascii="Fira Sans" w:hAnsi="Fira Sans"/>
          <w:b/>
          <w:bCs/>
          <w:color w:val="070A8F" w:themeColor="background2" w:themeShade="80"/>
        </w:rPr>
        <w:t>Récompense les commerces offrant de belles perspectives de croissance</w:t>
      </w:r>
      <w:r w:rsidRPr="00463546">
        <w:rPr>
          <w:rFonts w:ascii="Fira Sans" w:hAnsi="Fira Sans"/>
          <w:color w:val="070A8F" w:themeColor="background2" w:themeShade="80"/>
        </w:rPr>
        <w:t xml:space="preserve">, que ce soit dans le cadre d’une « jeune pousse », d’une reprise, </w:t>
      </w:r>
      <w:r>
        <w:rPr>
          <w:rFonts w:ascii="Fira Sans" w:hAnsi="Fira Sans"/>
          <w:color w:val="070A8F" w:themeColor="background2" w:themeShade="80"/>
        </w:rPr>
        <w:t xml:space="preserve">ou </w:t>
      </w:r>
      <w:r w:rsidRPr="00463546">
        <w:rPr>
          <w:rFonts w:ascii="Fira Sans" w:hAnsi="Fira Sans"/>
          <w:color w:val="070A8F" w:themeColor="background2" w:themeShade="80"/>
        </w:rPr>
        <w:t>d’un</w:t>
      </w:r>
      <w:r>
        <w:rPr>
          <w:rFonts w:ascii="Fira Sans" w:hAnsi="Fira Sans"/>
          <w:color w:val="070A8F" w:themeColor="background2" w:themeShade="80"/>
        </w:rPr>
        <w:t>e entreprise bien installée qui présente</w:t>
      </w:r>
      <w:r w:rsidRPr="00463546">
        <w:rPr>
          <w:rFonts w:ascii="Fira Sans" w:hAnsi="Fira Sans"/>
          <w:color w:val="070A8F" w:themeColor="background2" w:themeShade="80"/>
        </w:rPr>
        <w:t xml:space="preserve"> </w:t>
      </w:r>
      <w:r>
        <w:rPr>
          <w:rFonts w:ascii="Fira Sans" w:hAnsi="Fira Sans"/>
          <w:color w:val="070A8F" w:themeColor="background2" w:themeShade="80"/>
        </w:rPr>
        <w:t>un fort</w:t>
      </w:r>
      <w:r w:rsidRPr="00463546">
        <w:rPr>
          <w:rFonts w:ascii="Fira Sans" w:hAnsi="Fira Sans"/>
          <w:color w:val="070A8F" w:themeColor="background2" w:themeShade="80"/>
        </w:rPr>
        <w:t xml:space="preserve"> développement commercial.</w:t>
      </w:r>
      <w:r>
        <w:rPr>
          <w:rFonts w:ascii="Fira Sans" w:hAnsi="Fira Sans"/>
          <w:color w:val="070A8F" w:themeColor="background2" w:themeShade="80"/>
        </w:rPr>
        <w:t xml:space="preserve"> Pour ce prix les entreprises candidates peuvent avoir moins de deux ans d’existence.</w:t>
      </w:r>
    </w:p>
    <w:p w14:paraId="3056F516" w14:textId="77777777" w:rsidR="00F7683C" w:rsidRDefault="00F7683C" w:rsidP="00CD0FCE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3280A78E" w14:textId="088098FD" w:rsidR="00F7683C" w:rsidRPr="00F7683C" w:rsidRDefault="00F7683C" w:rsidP="00F7683C">
      <w:pPr>
        <w:spacing w:after="0"/>
        <w:ind w:left="360"/>
        <w:rPr>
          <w:rFonts w:ascii="Fira Sans" w:hAnsi="Fira Sans"/>
          <w:b/>
          <w:bCs/>
          <w:color w:val="FFFFFF" w:themeColor="background1"/>
          <w:sz w:val="28"/>
          <w:szCs w:val="28"/>
        </w:rPr>
      </w:pPr>
      <w:r w:rsidRPr="006538F4">
        <w:rPr>
          <w:rFonts w:ascii="Wingdings" w:eastAsia="Wingdings" w:hAnsi="Wingdings" w:cs="Wingdings"/>
          <w:b/>
          <w:iCs/>
          <w:color w:val="070A8F" w:themeColor="background2" w:themeShade="80"/>
          <w:sz w:val="28"/>
          <w:szCs w:val="28"/>
        </w:rPr>
        <w:t>¨</w:t>
      </w:r>
      <w:r w:rsidRPr="002C65BF">
        <w:rPr>
          <w:rFonts w:ascii="Helvetica" w:hAnsi="Helvetica"/>
          <w:b/>
          <w:iCs/>
          <w:sz w:val="28"/>
          <w:szCs w:val="28"/>
        </w:rPr>
        <w:t xml:space="preserve"> </w:t>
      </w:r>
      <w:r w:rsidRPr="00F7683C">
        <w:rPr>
          <w:rFonts w:ascii="Fira Sans" w:hAnsi="Fira Sans"/>
          <w:b/>
          <w:bCs/>
          <w:color w:val="FFFFFF" w:themeColor="background1"/>
          <w:sz w:val="28"/>
          <w:szCs w:val="28"/>
          <w:highlight w:val="blue"/>
        </w:rPr>
        <w:t xml:space="preserve">PRIX </w:t>
      </w:r>
      <w:r>
        <w:rPr>
          <w:rFonts w:ascii="Fira Sans" w:hAnsi="Fira Sans"/>
          <w:b/>
          <w:bCs/>
          <w:color w:val="FFFFFF" w:themeColor="background1"/>
          <w:sz w:val="28"/>
          <w:szCs w:val="28"/>
          <w:highlight w:val="blue"/>
        </w:rPr>
        <w:t>INNOVATION</w:t>
      </w:r>
      <w:r w:rsidRPr="00F7683C">
        <w:rPr>
          <w:rFonts w:ascii="Fira Sans" w:hAnsi="Fira Sans"/>
          <w:b/>
          <w:bCs/>
          <w:color w:val="FFFFFF" w:themeColor="background1"/>
          <w:sz w:val="28"/>
          <w:szCs w:val="28"/>
          <w:highlight w:val="blue"/>
        </w:rPr>
        <w:t xml:space="preserve"> – Commerce innovant</w:t>
      </w:r>
    </w:p>
    <w:p w14:paraId="5B177F3B" w14:textId="77777777" w:rsidR="00CD0FCE" w:rsidRPr="00243927" w:rsidRDefault="00CD0FCE" w:rsidP="00CD0FCE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2F78DF10" w14:textId="0C7E954A" w:rsidR="00CD0FCE" w:rsidRPr="00463546" w:rsidRDefault="00481620" w:rsidP="00CD0FCE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463546">
        <w:rPr>
          <w:rFonts w:ascii="Fira Sans" w:hAnsi="Fira Sans"/>
          <w:color w:val="070A8F" w:themeColor="background2" w:themeShade="80"/>
        </w:rPr>
        <w:t xml:space="preserve">Récompense les commerces proposant des techniques de vente, un concept commercial, des services </w:t>
      </w:r>
      <w:r>
        <w:rPr>
          <w:rFonts w:ascii="Fira Sans" w:hAnsi="Fira Sans"/>
          <w:color w:val="070A8F" w:themeColor="background2" w:themeShade="80"/>
        </w:rPr>
        <w:t xml:space="preserve">complémentaires </w:t>
      </w:r>
      <w:r w:rsidRPr="00463546">
        <w:rPr>
          <w:rFonts w:ascii="Fira Sans" w:hAnsi="Fira Sans"/>
          <w:color w:val="070A8F" w:themeColor="background2" w:themeShade="80"/>
        </w:rPr>
        <w:t>destinés aux clients ou des procédures internes (</w:t>
      </w:r>
      <w:r>
        <w:rPr>
          <w:rFonts w:ascii="Fira Sans" w:hAnsi="Fira Sans"/>
          <w:color w:val="070A8F" w:themeColor="background2" w:themeShade="80"/>
        </w:rPr>
        <w:t>conservation</w:t>
      </w:r>
      <w:r w:rsidRPr="00463546">
        <w:rPr>
          <w:rFonts w:ascii="Fira Sans" w:hAnsi="Fira Sans"/>
          <w:color w:val="070A8F" w:themeColor="background2" w:themeShade="80"/>
        </w:rPr>
        <w:t xml:space="preserve"> des produits, </w:t>
      </w:r>
      <w:r>
        <w:rPr>
          <w:rFonts w:ascii="Fira Sans" w:hAnsi="Fira Sans"/>
          <w:color w:val="070A8F" w:themeColor="background2" w:themeShade="80"/>
        </w:rPr>
        <w:t xml:space="preserve">logistique, </w:t>
      </w:r>
      <w:r w:rsidRPr="00463546">
        <w:rPr>
          <w:rFonts w:ascii="Fira Sans" w:hAnsi="Fira Sans"/>
          <w:color w:val="070A8F" w:themeColor="background2" w:themeShade="80"/>
        </w:rPr>
        <w:t>management</w:t>
      </w:r>
      <w:r>
        <w:rPr>
          <w:rFonts w:ascii="Fira Sans" w:hAnsi="Fira Sans"/>
          <w:color w:val="070A8F" w:themeColor="background2" w:themeShade="80"/>
        </w:rPr>
        <w:t>, …</w:t>
      </w:r>
      <w:r w:rsidRPr="00463546">
        <w:rPr>
          <w:rFonts w:ascii="Fira Sans" w:hAnsi="Fira Sans"/>
          <w:color w:val="070A8F" w:themeColor="background2" w:themeShade="80"/>
        </w:rPr>
        <w:t xml:space="preserve">) </w:t>
      </w:r>
      <w:r w:rsidRPr="00463546">
        <w:rPr>
          <w:rFonts w:ascii="Fira Sans" w:hAnsi="Fira Sans"/>
          <w:b/>
          <w:bCs/>
          <w:color w:val="070A8F" w:themeColor="background2" w:themeShade="80"/>
        </w:rPr>
        <w:t xml:space="preserve">porteuses d’innovation et/ou d’originalité.  </w:t>
      </w:r>
      <w:r w:rsidRPr="00D520E9">
        <w:rPr>
          <w:rFonts w:ascii="Fira Sans" w:hAnsi="Fira Sans"/>
          <w:color w:val="070A8F" w:themeColor="background2" w:themeShade="80"/>
        </w:rPr>
        <w:t xml:space="preserve">Les </w:t>
      </w:r>
      <w:r>
        <w:rPr>
          <w:rFonts w:ascii="Fira Sans" w:hAnsi="Fira Sans"/>
          <w:color w:val="070A8F" w:themeColor="background2" w:themeShade="80"/>
        </w:rPr>
        <w:t xml:space="preserve">produits </w:t>
      </w:r>
      <w:r w:rsidRPr="00D520E9">
        <w:rPr>
          <w:rFonts w:ascii="Fira Sans" w:hAnsi="Fira Sans"/>
          <w:color w:val="070A8F" w:themeColor="background2" w:themeShade="80"/>
        </w:rPr>
        <w:t>innova</w:t>
      </w:r>
      <w:r>
        <w:rPr>
          <w:rFonts w:ascii="Fira Sans" w:hAnsi="Fira Sans"/>
          <w:color w:val="070A8F" w:themeColor="background2" w:themeShade="80"/>
        </w:rPr>
        <w:t>n</w:t>
      </w:r>
      <w:r w:rsidRPr="00D520E9">
        <w:rPr>
          <w:rFonts w:ascii="Fira Sans" w:hAnsi="Fira Sans"/>
          <w:color w:val="070A8F" w:themeColor="background2" w:themeShade="80"/>
        </w:rPr>
        <w:t>ts</w:t>
      </w:r>
      <w:r>
        <w:rPr>
          <w:rFonts w:ascii="Fira Sans" w:hAnsi="Fira Sans"/>
          <w:color w:val="070A8F" w:themeColor="background2" w:themeShade="80"/>
        </w:rPr>
        <w:t>, ainsi que les innovations liées au développement durable ne sont pas concernés.</w:t>
      </w:r>
      <w:r w:rsidR="00CD0FCE" w:rsidRPr="00463546">
        <w:rPr>
          <w:rFonts w:ascii="Fira Sans" w:hAnsi="Fira Sans"/>
          <w:b/>
          <w:bCs/>
          <w:color w:val="070A8F" w:themeColor="background2" w:themeShade="80"/>
        </w:rPr>
        <w:t xml:space="preserve"> </w:t>
      </w:r>
    </w:p>
    <w:p w14:paraId="4B12407A" w14:textId="77777777" w:rsidR="00CD0FCE" w:rsidRDefault="00CD0FCE" w:rsidP="00CD0FCE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3A1A5F89" w14:textId="33B6E590" w:rsidR="00F7683C" w:rsidRPr="00F7683C" w:rsidRDefault="00F7683C" w:rsidP="00F7683C">
      <w:pPr>
        <w:spacing w:after="0"/>
        <w:ind w:left="360"/>
        <w:rPr>
          <w:rFonts w:ascii="Fira Sans" w:hAnsi="Fira Sans"/>
          <w:b/>
          <w:bCs/>
          <w:color w:val="FFFFFF" w:themeColor="background1"/>
          <w:sz w:val="28"/>
          <w:szCs w:val="28"/>
        </w:rPr>
      </w:pPr>
      <w:r w:rsidRPr="006538F4">
        <w:rPr>
          <w:rFonts w:ascii="Wingdings" w:eastAsia="Wingdings" w:hAnsi="Wingdings" w:cs="Wingdings"/>
          <w:b/>
          <w:iCs/>
          <w:color w:val="070A8F" w:themeColor="background2" w:themeShade="80"/>
          <w:sz w:val="28"/>
          <w:szCs w:val="28"/>
        </w:rPr>
        <w:t>¨</w:t>
      </w:r>
      <w:r w:rsidRPr="002C65BF">
        <w:rPr>
          <w:rFonts w:ascii="Helvetica" w:hAnsi="Helvetica"/>
          <w:b/>
          <w:iCs/>
          <w:sz w:val="28"/>
          <w:szCs w:val="28"/>
        </w:rPr>
        <w:t xml:space="preserve"> </w:t>
      </w:r>
      <w:r w:rsidRPr="00F7683C">
        <w:rPr>
          <w:rFonts w:ascii="Fira Sans" w:hAnsi="Fira Sans"/>
          <w:b/>
          <w:bCs/>
          <w:color w:val="FFFFFF" w:themeColor="background1"/>
          <w:sz w:val="28"/>
          <w:szCs w:val="28"/>
          <w:highlight w:val="blue"/>
        </w:rPr>
        <w:t xml:space="preserve">PRIX </w:t>
      </w:r>
      <w:r>
        <w:rPr>
          <w:rFonts w:ascii="Fira Sans" w:hAnsi="Fira Sans"/>
          <w:b/>
          <w:bCs/>
          <w:color w:val="FFFFFF" w:themeColor="background1"/>
          <w:sz w:val="28"/>
          <w:szCs w:val="28"/>
          <w:highlight w:val="blue"/>
        </w:rPr>
        <w:t>DEVELOPPEMENT DURABLE</w:t>
      </w:r>
      <w:r w:rsidRPr="00F7683C">
        <w:rPr>
          <w:rFonts w:ascii="Fira Sans" w:hAnsi="Fira Sans"/>
          <w:b/>
          <w:bCs/>
          <w:color w:val="FFFFFF" w:themeColor="background1"/>
          <w:sz w:val="28"/>
          <w:szCs w:val="28"/>
          <w:highlight w:val="blue"/>
        </w:rPr>
        <w:t xml:space="preserve"> – Commerce durable</w:t>
      </w:r>
    </w:p>
    <w:p w14:paraId="41FF2E2A" w14:textId="77777777" w:rsidR="00CD0FCE" w:rsidRDefault="00CD0FCE" w:rsidP="00CD0FCE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759AEAFB" w14:textId="215BF6D2" w:rsidR="00CD0FCE" w:rsidRDefault="002B52B6" w:rsidP="00CD0FCE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463546">
        <w:rPr>
          <w:rFonts w:ascii="Fira Sans" w:hAnsi="Fira Sans"/>
          <w:color w:val="070A8F" w:themeColor="background2" w:themeShade="80"/>
        </w:rPr>
        <w:t xml:space="preserve">Récompense les commerces ou services pour lesquels </w:t>
      </w:r>
      <w:r w:rsidRPr="00463546">
        <w:rPr>
          <w:rFonts w:ascii="Fira Sans" w:hAnsi="Fira Sans"/>
          <w:b/>
          <w:bCs/>
          <w:color w:val="070A8F" w:themeColor="background2" w:themeShade="80"/>
        </w:rPr>
        <w:t>la transition écologique et/ou l’économie sociale et solidaire</w:t>
      </w:r>
      <w:r w:rsidRPr="00463546">
        <w:rPr>
          <w:rFonts w:ascii="Fira Sans" w:hAnsi="Fira Sans"/>
          <w:color w:val="070A8F" w:themeColor="background2" w:themeShade="80"/>
        </w:rPr>
        <w:t xml:space="preserve"> </w:t>
      </w:r>
      <w:r w:rsidRPr="00463546">
        <w:rPr>
          <w:rFonts w:ascii="Fira Sans" w:hAnsi="Fira Sans"/>
          <w:b/>
          <w:bCs/>
          <w:color w:val="070A8F" w:themeColor="background2" w:themeShade="80"/>
        </w:rPr>
        <w:t xml:space="preserve">sont des leviers de développement économique </w:t>
      </w:r>
      <w:r w:rsidRPr="00463546">
        <w:rPr>
          <w:rFonts w:ascii="Fira Sans" w:hAnsi="Fira Sans"/>
          <w:color w:val="070A8F" w:themeColor="background2" w:themeShade="80"/>
        </w:rPr>
        <w:t>et qui intègrent dans leurs opérations et leur stratégie les préoccupations sociales et environnementales.</w:t>
      </w:r>
      <w:r>
        <w:rPr>
          <w:rFonts w:ascii="Fira Sans" w:hAnsi="Fira Sans"/>
          <w:color w:val="070A8F" w:themeColor="background2" w:themeShade="80"/>
        </w:rPr>
        <w:t xml:space="preserve"> Ce prix prend en compte les 3 piliers du développement durable et notamment</w:t>
      </w:r>
      <w:r w:rsidRPr="00463546">
        <w:rPr>
          <w:rFonts w:ascii="Fira Sans" w:hAnsi="Fira Sans"/>
          <w:color w:val="070A8F" w:themeColor="background2" w:themeShade="80"/>
        </w:rPr>
        <w:t xml:space="preserve"> </w:t>
      </w:r>
      <w:r>
        <w:rPr>
          <w:rFonts w:ascii="Fira Sans" w:hAnsi="Fira Sans"/>
          <w:color w:val="070A8F" w:themeColor="background2" w:themeShade="80"/>
        </w:rPr>
        <w:t xml:space="preserve">le </w:t>
      </w:r>
      <w:r w:rsidRPr="00463546">
        <w:rPr>
          <w:rFonts w:ascii="Fira Sans" w:hAnsi="Fira Sans"/>
          <w:color w:val="070A8F" w:themeColor="background2" w:themeShade="80"/>
        </w:rPr>
        <w:t>développement du personnel</w:t>
      </w:r>
      <w:r>
        <w:rPr>
          <w:rFonts w:ascii="Fira Sans" w:hAnsi="Fira Sans"/>
          <w:color w:val="070A8F" w:themeColor="background2" w:themeShade="80"/>
        </w:rPr>
        <w:t xml:space="preserve"> (</w:t>
      </w:r>
      <w:r w:rsidRPr="00463546">
        <w:rPr>
          <w:rFonts w:ascii="Fira Sans" w:hAnsi="Fira Sans"/>
          <w:color w:val="070A8F" w:themeColor="background2" w:themeShade="80"/>
        </w:rPr>
        <w:t>apprentissage, formation</w:t>
      </w:r>
      <w:r>
        <w:rPr>
          <w:rFonts w:ascii="Fira Sans" w:hAnsi="Fira Sans"/>
          <w:color w:val="070A8F" w:themeColor="background2" w:themeShade="80"/>
        </w:rPr>
        <w:t xml:space="preserve"> continue</w:t>
      </w:r>
      <w:r w:rsidRPr="00463546">
        <w:rPr>
          <w:rFonts w:ascii="Fira Sans" w:hAnsi="Fira Sans"/>
          <w:color w:val="070A8F" w:themeColor="background2" w:themeShade="80"/>
        </w:rPr>
        <w:t xml:space="preserve">, </w:t>
      </w:r>
      <w:r>
        <w:rPr>
          <w:rFonts w:ascii="Fira Sans" w:hAnsi="Fira Sans"/>
          <w:color w:val="070A8F" w:themeColor="background2" w:themeShade="80"/>
        </w:rPr>
        <w:t>etc.)</w:t>
      </w:r>
    </w:p>
    <w:p w14:paraId="60FDAE7B" w14:textId="77777777" w:rsidR="00F7683C" w:rsidRDefault="00F7683C" w:rsidP="00CD0FCE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25455D37" w14:textId="22611E6E" w:rsidR="00F7683C" w:rsidRPr="00F7683C" w:rsidRDefault="00F7683C" w:rsidP="00F7683C">
      <w:pPr>
        <w:spacing w:after="0"/>
        <w:ind w:left="360"/>
        <w:rPr>
          <w:rFonts w:ascii="Fira Sans" w:hAnsi="Fira Sans"/>
          <w:b/>
          <w:bCs/>
          <w:color w:val="FFFFFF" w:themeColor="background1"/>
          <w:sz w:val="28"/>
          <w:szCs w:val="28"/>
        </w:rPr>
      </w:pPr>
      <w:r w:rsidRPr="006538F4">
        <w:rPr>
          <w:rFonts w:ascii="Wingdings" w:eastAsia="Wingdings" w:hAnsi="Wingdings" w:cs="Wingdings"/>
          <w:b/>
          <w:iCs/>
          <w:color w:val="070A8F" w:themeColor="background2" w:themeShade="80"/>
          <w:sz w:val="28"/>
          <w:szCs w:val="28"/>
        </w:rPr>
        <w:t>¨</w:t>
      </w:r>
      <w:r w:rsidRPr="00F7683C">
        <w:rPr>
          <w:rFonts w:ascii="Helvetica" w:hAnsi="Helvetica"/>
          <w:b/>
          <w:iCs/>
          <w:sz w:val="28"/>
          <w:szCs w:val="28"/>
        </w:rPr>
        <w:t xml:space="preserve"> </w:t>
      </w:r>
      <w:r w:rsidRPr="00F7683C">
        <w:rPr>
          <w:rFonts w:ascii="Fira Sans" w:hAnsi="Fira Sans"/>
          <w:b/>
          <w:bCs/>
          <w:color w:val="FFFFFF" w:themeColor="background1"/>
          <w:sz w:val="28"/>
          <w:szCs w:val="28"/>
          <w:highlight w:val="blue"/>
        </w:rPr>
        <w:t>PRIX QUALITE – Expérience client</w:t>
      </w:r>
    </w:p>
    <w:p w14:paraId="1A3235D2" w14:textId="77777777" w:rsidR="00CD0FCE" w:rsidRDefault="00CD0FCE" w:rsidP="00CD0FCE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13476B1F" w14:textId="65DBD0C7" w:rsidR="00CD0FCE" w:rsidRPr="00243927" w:rsidRDefault="008F5E18" w:rsidP="00CD0FCE">
      <w:pPr>
        <w:spacing w:after="0"/>
        <w:jc w:val="both"/>
        <w:rPr>
          <w:rFonts w:ascii="Fira Sans" w:hAnsi="Fira Sans"/>
          <w:color w:val="070A8F" w:themeColor="background2" w:themeShade="80"/>
        </w:rPr>
      </w:pPr>
      <w:r w:rsidRPr="00243927">
        <w:rPr>
          <w:rFonts w:ascii="Fira Sans" w:hAnsi="Fira Sans"/>
          <w:color w:val="070A8F" w:themeColor="background2" w:themeShade="80"/>
        </w:rPr>
        <w:t xml:space="preserve">Récompense les commerces ou services pour la qualité de leur accueil clients, </w:t>
      </w:r>
      <w:r>
        <w:rPr>
          <w:rFonts w:ascii="Fira Sans" w:hAnsi="Fira Sans"/>
          <w:color w:val="070A8F" w:themeColor="background2" w:themeShade="80"/>
        </w:rPr>
        <w:t xml:space="preserve">leur vitrine, </w:t>
      </w:r>
      <w:r w:rsidRPr="00243927">
        <w:rPr>
          <w:rFonts w:ascii="Fira Sans" w:hAnsi="Fira Sans"/>
          <w:color w:val="070A8F" w:themeColor="background2" w:themeShade="80"/>
        </w:rPr>
        <w:t xml:space="preserve">le design de leur boutique ou toute autre initiative </w:t>
      </w:r>
      <w:r w:rsidRPr="00243927">
        <w:rPr>
          <w:rFonts w:ascii="Fira Sans" w:hAnsi="Fira Sans"/>
          <w:b/>
          <w:bCs/>
          <w:color w:val="070A8F" w:themeColor="background2" w:themeShade="80"/>
        </w:rPr>
        <w:t>au service d’une meilleure expérience client</w:t>
      </w:r>
      <w:r w:rsidRPr="00243927">
        <w:rPr>
          <w:rFonts w:ascii="Fira Sans" w:hAnsi="Fira Sans"/>
          <w:color w:val="070A8F" w:themeColor="background2" w:themeShade="80"/>
        </w:rPr>
        <w:t>.</w:t>
      </w:r>
    </w:p>
    <w:p w14:paraId="35E52FB9" w14:textId="77777777" w:rsidR="00CD0FCE" w:rsidRPr="00243927" w:rsidRDefault="00CD0FCE" w:rsidP="00CD0FCE">
      <w:pPr>
        <w:spacing w:after="0"/>
        <w:jc w:val="both"/>
        <w:rPr>
          <w:rFonts w:ascii="Fira Sans" w:hAnsi="Fira Sans"/>
          <w:color w:val="070A8F" w:themeColor="background2" w:themeShade="80"/>
        </w:rPr>
      </w:pPr>
    </w:p>
    <w:p w14:paraId="343763FD" w14:textId="77777777" w:rsidR="00CD0FCE" w:rsidRDefault="00CD0FCE" w:rsidP="00CD0FCE">
      <w:pPr>
        <w:rPr>
          <w:rFonts w:ascii="Fira Sans" w:hAnsi="Fira Sans"/>
        </w:rPr>
      </w:pPr>
      <w:r>
        <w:rPr>
          <w:rFonts w:ascii="Fira Sans" w:hAnsi="Fira Sans"/>
        </w:rPr>
        <w:br w:type="page"/>
      </w:r>
    </w:p>
    <w:p w14:paraId="707FBCA9" w14:textId="77777777" w:rsidR="006806E7" w:rsidRDefault="006806E7" w:rsidP="002F01CE">
      <w:pPr>
        <w:tabs>
          <w:tab w:val="left" w:pos="5103"/>
        </w:tabs>
        <w:spacing w:after="0"/>
        <w:ind w:right="-23"/>
        <w:jc w:val="both"/>
        <w:rPr>
          <w:rFonts w:ascii="Helvetica" w:hAnsi="Helvetica"/>
          <w:b/>
          <w:iCs/>
          <w:sz w:val="28"/>
          <w:szCs w:val="28"/>
        </w:rPr>
      </w:pPr>
    </w:p>
    <w:p w14:paraId="0E3C251F" w14:textId="77777777" w:rsidR="006806E7" w:rsidRDefault="006806E7" w:rsidP="002F01CE">
      <w:pPr>
        <w:tabs>
          <w:tab w:val="left" w:pos="5103"/>
        </w:tabs>
        <w:spacing w:after="0"/>
        <w:ind w:right="-23"/>
        <w:jc w:val="both"/>
        <w:rPr>
          <w:rFonts w:ascii="Helvetica" w:hAnsi="Helvetica"/>
          <w:b/>
          <w:iCs/>
          <w:sz w:val="28"/>
          <w:szCs w:val="28"/>
        </w:rPr>
      </w:pPr>
    </w:p>
    <w:p w14:paraId="1DD58907" w14:textId="41AE30E4" w:rsidR="00F7683C" w:rsidRPr="00F7683C" w:rsidRDefault="00F7683C" w:rsidP="00F7683C">
      <w:pPr>
        <w:pStyle w:val="Paragraphedeliste"/>
        <w:numPr>
          <w:ilvl w:val="0"/>
          <w:numId w:val="23"/>
        </w:numPr>
        <w:shd w:val="clear" w:color="auto" w:fill="FF0064"/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>
        <w:rPr>
          <w:rFonts w:ascii="Fira Sans" w:hAnsi="Fira Sans"/>
          <w:b/>
          <w:bCs/>
          <w:color w:val="FFFFFF" w:themeColor="background1"/>
          <w:sz w:val="36"/>
          <w:szCs w:val="36"/>
        </w:rPr>
        <w:t>L’entreprise et le projet</w:t>
      </w:r>
    </w:p>
    <w:p w14:paraId="10AAE125" w14:textId="77777777" w:rsidR="002F01CE" w:rsidRDefault="002F01CE" w:rsidP="002F01CE">
      <w:pPr>
        <w:spacing w:after="0"/>
        <w:ind w:right="-24"/>
        <w:jc w:val="both"/>
        <w:rPr>
          <w:rFonts w:ascii="Helvetica" w:hAnsi="Helvetica"/>
          <w:b/>
          <w:iCs/>
          <w:color w:val="CB9324"/>
        </w:rPr>
      </w:pPr>
    </w:p>
    <w:p w14:paraId="0BD2577A" w14:textId="405A78B7" w:rsidR="009B1826" w:rsidRPr="0020070E" w:rsidRDefault="009B1826" w:rsidP="009B1826">
      <w:pPr>
        <w:tabs>
          <w:tab w:val="left" w:pos="5103"/>
        </w:tabs>
        <w:spacing w:after="0"/>
        <w:ind w:right="-23"/>
        <w:jc w:val="both"/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</w:pPr>
      <w:r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 xml:space="preserve">En quelques lignes, </w:t>
      </w:r>
      <w:r w:rsidR="007870E4"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 xml:space="preserve">décrivez </w:t>
      </w:r>
      <w:r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 xml:space="preserve">l’historique de </w:t>
      </w:r>
      <w:r w:rsidR="007870E4"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 xml:space="preserve">votre </w:t>
      </w:r>
      <w:r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>entreprise et de son équipe</w:t>
      </w:r>
      <w:r w:rsidR="007870E4"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>.</w:t>
      </w:r>
    </w:p>
    <w:p w14:paraId="068C146C" w14:textId="77777777" w:rsidR="002F01CE" w:rsidRPr="0020070E" w:rsidRDefault="002F01CE" w:rsidP="002F01CE">
      <w:pPr>
        <w:spacing w:after="0"/>
        <w:ind w:right="-24"/>
        <w:jc w:val="both"/>
        <w:rPr>
          <w:rFonts w:ascii="Fira Sans" w:hAnsi="Fira Sans"/>
          <w:b/>
          <w:iCs/>
          <w:color w:val="CB9324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826" w:rsidRPr="0020070E" w14:paraId="1DBD06E6" w14:textId="77777777" w:rsidTr="009B1826">
        <w:tc>
          <w:tcPr>
            <w:tcW w:w="9062" w:type="dxa"/>
          </w:tcPr>
          <w:p w14:paraId="27A8F064" w14:textId="77777777" w:rsidR="009B1826" w:rsidRPr="0020070E" w:rsidRDefault="009B1826" w:rsidP="002F01CE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00D727AC" w14:textId="77777777" w:rsidR="009B1826" w:rsidRPr="0020070E" w:rsidRDefault="009B1826" w:rsidP="002F01CE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4564BF5D" w14:textId="77777777" w:rsidR="009B1826" w:rsidRPr="0020070E" w:rsidRDefault="009B1826" w:rsidP="002F01CE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4ABED436" w14:textId="77777777" w:rsidR="009B1826" w:rsidRPr="0020070E" w:rsidRDefault="009B1826" w:rsidP="002F01CE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4D930742" w14:textId="77777777" w:rsidR="009B1826" w:rsidRPr="0020070E" w:rsidRDefault="009B1826" w:rsidP="002F01CE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02A7AE1E" w14:textId="77777777" w:rsidR="009B1826" w:rsidRPr="0020070E" w:rsidRDefault="009B1826" w:rsidP="002F01CE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2DFE5DEB" w14:textId="77777777" w:rsidR="009B1826" w:rsidRPr="0020070E" w:rsidRDefault="009B1826" w:rsidP="002F01CE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6471C954" w14:textId="77777777" w:rsidR="009B1826" w:rsidRPr="0020070E" w:rsidRDefault="009B1826" w:rsidP="002F01CE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11072679" w14:textId="77777777" w:rsidR="009B1826" w:rsidRPr="0020070E" w:rsidRDefault="009B1826" w:rsidP="002F01CE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73DA6E0E" w14:textId="77777777" w:rsidR="009B1826" w:rsidRPr="0020070E" w:rsidRDefault="009B1826" w:rsidP="002F01CE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</w:tc>
      </w:tr>
    </w:tbl>
    <w:p w14:paraId="6AA02FD2" w14:textId="77777777" w:rsidR="009B1826" w:rsidRPr="0020070E" w:rsidRDefault="009B1826" w:rsidP="002F01CE">
      <w:pPr>
        <w:spacing w:after="0"/>
        <w:ind w:right="-24"/>
        <w:jc w:val="both"/>
        <w:rPr>
          <w:rFonts w:ascii="Fira Sans" w:hAnsi="Fira Sans"/>
          <w:b/>
          <w:iCs/>
          <w:color w:val="CB9324"/>
          <w:sz w:val="24"/>
          <w:szCs w:val="24"/>
        </w:rPr>
      </w:pPr>
    </w:p>
    <w:p w14:paraId="18F5D5BB" w14:textId="77777777" w:rsidR="009B1826" w:rsidRPr="0020070E" w:rsidRDefault="009B1826" w:rsidP="002F01CE">
      <w:pPr>
        <w:spacing w:after="0"/>
        <w:ind w:right="-24"/>
        <w:jc w:val="both"/>
        <w:rPr>
          <w:rFonts w:ascii="Fira Sans" w:hAnsi="Fira Sans"/>
          <w:b/>
          <w:iCs/>
          <w:color w:val="CB9324"/>
          <w:sz w:val="24"/>
          <w:szCs w:val="24"/>
        </w:rPr>
      </w:pPr>
    </w:p>
    <w:p w14:paraId="77304058" w14:textId="0EA44A36" w:rsidR="009B1826" w:rsidRPr="0020070E" w:rsidRDefault="006538F4" w:rsidP="009B1826">
      <w:pPr>
        <w:tabs>
          <w:tab w:val="left" w:pos="5103"/>
        </w:tabs>
        <w:spacing w:after="0"/>
        <w:ind w:right="-23"/>
        <w:jc w:val="both"/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</w:pPr>
      <w:r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 xml:space="preserve">En quelques lignes, </w:t>
      </w:r>
      <w:r w:rsidR="007870E4"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 xml:space="preserve">présentez </w:t>
      </w:r>
      <w:r w:rsidR="009B1826"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 xml:space="preserve">les produits et/ou services </w:t>
      </w:r>
      <w:r w:rsidR="007870E4"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>que vous proposez.</w:t>
      </w:r>
    </w:p>
    <w:p w14:paraId="11216B4E" w14:textId="77777777" w:rsidR="009B1826" w:rsidRPr="0020070E" w:rsidRDefault="009B1826" w:rsidP="009B1826">
      <w:pPr>
        <w:spacing w:after="0"/>
        <w:ind w:right="-24"/>
        <w:jc w:val="both"/>
        <w:rPr>
          <w:rFonts w:ascii="Fira Sans" w:hAnsi="Fira Sans"/>
          <w:b/>
          <w:iCs/>
          <w:color w:val="CB9324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826" w:rsidRPr="0020070E" w14:paraId="1E5D5A1A" w14:textId="77777777" w:rsidTr="008C799D">
        <w:tc>
          <w:tcPr>
            <w:tcW w:w="9062" w:type="dxa"/>
          </w:tcPr>
          <w:p w14:paraId="4A1E4236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05DEF846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55E7430F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2404880B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5CE3CF8F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2A9E7851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1C7A8D53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248C7116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3ADB1ADB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02A21070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</w:tc>
      </w:tr>
    </w:tbl>
    <w:p w14:paraId="3E40B1F5" w14:textId="77777777" w:rsidR="009B1826" w:rsidRPr="0020070E" w:rsidRDefault="009B1826" w:rsidP="002F01CE">
      <w:pPr>
        <w:spacing w:after="0"/>
        <w:ind w:right="-24"/>
        <w:jc w:val="both"/>
        <w:rPr>
          <w:rFonts w:ascii="Fira Sans" w:hAnsi="Fira Sans"/>
          <w:b/>
          <w:iCs/>
          <w:color w:val="CB9324"/>
          <w:sz w:val="24"/>
          <w:szCs w:val="24"/>
        </w:rPr>
      </w:pPr>
    </w:p>
    <w:p w14:paraId="60C6D093" w14:textId="15640EF7" w:rsidR="009B1826" w:rsidRPr="0020070E" w:rsidRDefault="007870E4" w:rsidP="009B1826">
      <w:pPr>
        <w:spacing w:after="0"/>
        <w:ind w:right="-24"/>
        <w:jc w:val="both"/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</w:pPr>
      <w:r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>En quelques lignes, présentez</w:t>
      </w:r>
      <w:r w:rsidR="009B1826"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 xml:space="preserve"> les points forts et les caractéristiques de l’entreprise qui ont motivé le choix de candidater </w:t>
      </w:r>
      <w:r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>ainsi que celui</w:t>
      </w:r>
      <w:r w:rsidR="009B1826"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 xml:space="preserve"> de la catégorie</w:t>
      </w:r>
      <w:r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 xml:space="preserve"> dans laquelle vous déposez votre candidature</w:t>
      </w:r>
      <w:r w:rsidR="009B1826"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>.</w:t>
      </w:r>
    </w:p>
    <w:p w14:paraId="39DBDC1A" w14:textId="77777777" w:rsidR="009B1826" w:rsidRPr="0020070E" w:rsidRDefault="009B1826" w:rsidP="009B1826">
      <w:pPr>
        <w:spacing w:after="0"/>
        <w:ind w:right="-24"/>
        <w:jc w:val="both"/>
        <w:rPr>
          <w:rFonts w:ascii="Fira Sans" w:hAnsi="Fira Sans"/>
          <w:b/>
          <w:iCs/>
          <w:color w:val="CB9324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826" w:rsidRPr="0020070E" w14:paraId="10B32269" w14:textId="77777777" w:rsidTr="008C799D">
        <w:tc>
          <w:tcPr>
            <w:tcW w:w="9062" w:type="dxa"/>
          </w:tcPr>
          <w:p w14:paraId="4297981A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4CB3024C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0A6C0A2F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6DCF681E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48DA25D5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73EA3B9C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7BFDCAB3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52563F1F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51C0591C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5B2760A3" w14:textId="77777777" w:rsidR="009B1826" w:rsidRPr="0020070E" w:rsidRDefault="009B1826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</w:tc>
      </w:tr>
    </w:tbl>
    <w:p w14:paraId="071B1AC5" w14:textId="77777777" w:rsidR="009B1826" w:rsidRPr="0020070E" w:rsidRDefault="009B1826" w:rsidP="002F01CE">
      <w:pPr>
        <w:spacing w:after="0"/>
        <w:ind w:right="-24"/>
        <w:jc w:val="both"/>
        <w:rPr>
          <w:rFonts w:ascii="Fira Sans" w:hAnsi="Fira Sans"/>
          <w:b/>
          <w:iCs/>
          <w:color w:val="CB9324"/>
          <w:sz w:val="24"/>
          <w:szCs w:val="24"/>
        </w:rPr>
      </w:pPr>
    </w:p>
    <w:p w14:paraId="5F64B236" w14:textId="77777777" w:rsidR="000425AE" w:rsidRPr="0020070E" w:rsidRDefault="000425AE" w:rsidP="002F01CE">
      <w:pPr>
        <w:spacing w:after="0"/>
        <w:ind w:right="-24"/>
        <w:jc w:val="both"/>
        <w:rPr>
          <w:rFonts w:ascii="Fira Sans" w:hAnsi="Fira Sans"/>
          <w:b/>
          <w:iCs/>
          <w:color w:val="CB9324"/>
          <w:sz w:val="24"/>
          <w:szCs w:val="24"/>
        </w:rPr>
      </w:pPr>
    </w:p>
    <w:p w14:paraId="4E191E6B" w14:textId="7B821775" w:rsidR="000425AE" w:rsidRPr="0020070E" w:rsidRDefault="000425AE" w:rsidP="000425AE">
      <w:pPr>
        <w:spacing w:after="0"/>
        <w:ind w:right="-24"/>
        <w:jc w:val="both"/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</w:pPr>
      <w:r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>Photos de l’équipe, des produits et/ou services vendus</w:t>
      </w:r>
      <w:r w:rsidR="0020070E"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>, des réalisations pour soutenir la candidature</w:t>
      </w:r>
    </w:p>
    <w:p w14:paraId="34B0D167" w14:textId="77777777" w:rsidR="000425AE" w:rsidRPr="0020070E" w:rsidRDefault="000425AE" w:rsidP="000425AE">
      <w:pPr>
        <w:spacing w:after="0"/>
        <w:ind w:right="-24"/>
        <w:jc w:val="both"/>
        <w:rPr>
          <w:rFonts w:ascii="Fira Sans" w:hAnsi="Fira Sans"/>
          <w:b/>
          <w:iCs/>
          <w:color w:val="CB9324"/>
          <w:sz w:val="24"/>
          <w:szCs w:val="24"/>
        </w:rPr>
      </w:pPr>
    </w:p>
    <w:tbl>
      <w:tblPr>
        <w:tblStyle w:val="Grilledutableau"/>
        <w:tblW w:w="9211" w:type="dxa"/>
        <w:tblLook w:val="04A0" w:firstRow="1" w:lastRow="0" w:firstColumn="1" w:lastColumn="0" w:noHBand="0" w:noVBand="1"/>
      </w:tblPr>
      <w:tblGrid>
        <w:gridCol w:w="9211"/>
      </w:tblGrid>
      <w:tr w:rsidR="000425AE" w:rsidRPr="0020070E" w14:paraId="3821738A" w14:textId="77777777" w:rsidTr="00C02F66">
        <w:trPr>
          <w:trHeight w:val="3150"/>
        </w:trPr>
        <w:tc>
          <w:tcPr>
            <w:tcW w:w="9211" w:type="dxa"/>
          </w:tcPr>
          <w:p w14:paraId="7E5E30C9" w14:textId="77777777" w:rsidR="000425AE" w:rsidRPr="0020070E" w:rsidRDefault="000425AE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7E827D16" w14:textId="77777777" w:rsidR="000425AE" w:rsidRPr="0020070E" w:rsidRDefault="000425AE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6F05AEC0" w14:textId="77777777" w:rsidR="000425AE" w:rsidRPr="0020070E" w:rsidRDefault="000425AE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480DDC08" w14:textId="77777777" w:rsidR="000425AE" w:rsidRPr="0020070E" w:rsidRDefault="000425AE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56BF087B" w14:textId="77777777" w:rsidR="000425AE" w:rsidRPr="0020070E" w:rsidRDefault="000425AE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79B52DE6" w14:textId="77777777" w:rsidR="000425AE" w:rsidRPr="0020070E" w:rsidRDefault="000425AE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36AEBAE1" w14:textId="77777777" w:rsidR="000425AE" w:rsidRPr="0020070E" w:rsidRDefault="000425AE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684419FC" w14:textId="77777777" w:rsidR="000425AE" w:rsidRPr="0020070E" w:rsidRDefault="000425AE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17A5C6FE" w14:textId="77777777" w:rsidR="000425AE" w:rsidRPr="0020070E" w:rsidRDefault="000425AE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  <w:p w14:paraId="4DCFCE12" w14:textId="77777777" w:rsidR="000425AE" w:rsidRPr="0020070E" w:rsidRDefault="000425AE" w:rsidP="008C799D">
            <w:pPr>
              <w:ind w:right="-24"/>
              <w:jc w:val="both"/>
              <w:rPr>
                <w:rFonts w:ascii="Fira Sans" w:hAnsi="Fira Sans"/>
                <w:b/>
                <w:iCs/>
                <w:color w:val="CB9324"/>
                <w:sz w:val="24"/>
                <w:szCs w:val="24"/>
              </w:rPr>
            </w:pPr>
          </w:p>
        </w:tc>
      </w:tr>
    </w:tbl>
    <w:p w14:paraId="765A374B" w14:textId="77777777" w:rsidR="000425AE" w:rsidRPr="0020070E" w:rsidRDefault="000425AE" w:rsidP="000425AE">
      <w:pPr>
        <w:spacing w:after="0"/>
        <w:ind w:right="-24"/>
        <w:jc w:val="both"/>
        <w:rPr>
          <w:rFonts w:ascii="Fira Sans" w:hAnsi="Fira Sans"/>
          <w:b/>
          <w:iCs/>
          <w:color w:val="CB9324"/>
          <w:sz w:val="24"/>
          <w:szCs w:val="24"/>
        </w:rPr>
      </w:pPr>
    </w:p>
    <w:p w14:paraId="1BE227AF" w14:textId="77777777" w:rsidR="000425AE" w:rsidRPr="0020070E" w:rsidRDefault="000425AE" w:rsidP="002F01CE">
      <w:pPr>
        <w:spacing w:after="0"/>
        <w:ind w:right="-24"/>
        <w:jc w:val="both"/>
        <w:rPr>
          <w:rFonts w:ascii="Fira Sans" w:hAnsi="Fira Sans"/>
          <w:b/>
          <w:iCs/>
          <w:color w:val="CB9324"/>
          <w:sz w:val="24"/>
          <w:szCs w:val="24"/>
        </w:rPr>
      </w:pPr>
    </w:p>
    <w:p w14:paraId="1B54FA30" w14:textId="37F122AF" w:rsidR="009B1826" w:rsidRPr="009B1826" w:rsidRDefault="009B1826" w:rsidP="009B1826">
      <w:pPr>
        <w:pStyle w:val="Paragraphedeliste"/>
        <w:numPr>
          <w:ilvl w:val="0"/>
          <w:numId w:val="23"/>
        </w:numPr>
        <w:shd w:val="clear" w:color="auto" w:fill="FF0064"/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>
        <w:rPr>
          <w:rFonts w:ascii="Fira Sans" w:hAnsi="Fira Sans"/>
          <w:b/>
          <w:bCs/>
          <w:color w:val="FFFFFF" w:themeColor="background1"/>
          <w:sz w:val="36"/>
          <w:szCs w:val="36"/>
        </w:rPr>
        <w:t>L’implantation de l’entreprise</w:t>
      </w:r>
    </w:p>
    <w:p w14:paraId="1CC7ED9E" w14:textId="77777777" w:rsidR="009B1826" w:rsidRDefault="009B1826" w:rsidP="009B1826">
      <w:pPr>
        <w:spacing w:after="120" w:line="240" w:lineRule="auto"/>
        <w:ind w:right="-24"/>
        <w:rPr>
          <w:rFonts w:ascii="Helvetica" w:hAnsi="Helvetica"/>
          <w:b/>
          <w:iCs/>
          <w:color w:val="CB9324"/>
        </w:rPr>
      </w:pPr>
    </w:p>
    <w:p w14:paraId="07842503" w14:textId="77777777" w:rsidR="009B1826" w:rsidRPr="0020070E" w:rsidRDefault="009B1826" w:rsidP="009B1826">
      <w:pPr>
        <w:tabs>
          <w:tab w:val="left" w:leader="underscore" w:pos="9072"/>
        </w:tabs>
        <w:ind w:right="-24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  <w:r w:rsidRPr="0020070E">
        <w:rPr>
          <w:rFonts w:ascii="Fira Sans" w:hAnsi="Fira Sans"/>
          <w:b/>
          <w:bCs/>
          <w:iCs/>
          <w:color w:val="070A8F" w:themeColor="background2" w:themeShade="80"/>
          <w:sz w:val="24"/>
          <w:szCs w:val="24"/>
        </w:rPr>
        <w:t>Nombre d’habitants</w:t>
      </w:r>
      <w:r w:rsidRPr="0020070E">
        <w:rPr>
          <w:rFonts w:ascii="Fira Sans" w:hAnsi="Fira Sans"/>
          <w:iCs/>
          <w:color w:val="070A8F" w:themeColor="background2" w:themeShade="80"/>
          <w:sz w:val="24"/>
          <w:szCs w:val="24"/>
        </w:rPr>
        <w:t xml:space="preserve"> de votre commune</w:t>
      </w:r>
      <w:r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 xml:space="preserve"> : </w:t>
      </w:r>
      <w:r w:rsidRPr="0020070E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ab/>
      </w:r>
    </w:p>
    <w:p w14:paraId="738C8667" w14:textId="77777777" w:rsidR="009B1826" w:rsidRPr="0020070E" w:rsidRDefault="009B1826" w:rsidP="009B1826">
      <w:pPr>
        <w:ind w:right="-24"/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</w:pPr>
      <w:r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>Situation géographique :</w:t>
      </w:r>
    </w:p>
    <w:p w14:paraId="710D24F6" w14:textId="77777777" w:rsidR="009B1826" w:rsidRPr="0020070E" w:rsidRDefault="009B1826" w:rsidP="009B1826">
      <w:pPr>
        <w:pStyle w:val="Paragraphedeliste"/>
        <w:numPr>
          <w:ilvl w:val="0"/>
          <w:numId w:val="19"/>
        </w:numPr>
        <w:tabs>
          <w:tab w:val="left" w:leader="underscore" w:pos="9072"/>
        </w:tabs>
        <w:spacing w:after="200" w:line="276" w:lineRule="auto"/>
        <w:ind w:right="-24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  <w:r w:rsidRPr="0020070E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Centre-ville</w:t>
      </w:r>
    </w:p>
    <w:p w14:paraId="204FE1D6" w14:textId="76051695" w:rsidR="009B1826" w:rsidRPr="0020070E" w:rsidRDefault="009B1826" w:rsidP="009B1826">
      <w:pPr>
        <w:pStyle w:val="Paragraphedeliste"/>
        <w:numPr>
          <w:ilvl w:val="0"/>
          <w:numId w:val="19"/>
        </w:numPr>
        <w:tabs>
          <w:tab w:val="left" w:leader="underscore" w:pos="9072"/>
        </w:tabs>
        <w:spacing w:after="200" w:line="276" w:lineRule="auto"/>
        <w:ind w:right="-24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  <w:r w:rsidRPr="0020070E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Quartier</w:t>
      </w:r>
      <w:r w:rsidR="002C3EAA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 xml:space="preserve"> ou </w:t>
      </w:r>
      <w:r w:rsidR="002C3EAA" w:rsidRPr="0020070E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Entrée de ville</w:t>
      </w:r>
    </w:p>
    <w:p w14:paraId="5A200556" w14:textId="77777777" w:rsidR="009B1826" w:rsidRPr="0020070E" w:rsidRDefault="009B1826" w:rsidP="009B1826">
      <w:pPr>
        <w:pStyle w:val="Paragraphedeliste"/>
        <w:numPr>
          <w:ilvl w:val="0"/>
          <w:numId w:val="19"/>
        </w:numPr>
        <w:tabs>
          <w:tab w:val="left" w:leader="underscore" w:pos="9072"/>
        </w:tabs>
        <w:spacing w:after="200" w:line="276" w:lineRule="auto"/>
        <w:ind w:right="-24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  <w:r w:rsidRPr="0020070E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Centre commercial ou pôle d’activité commerciale</w:t>
      </w:r>
    </w:p>
    <w:p w14:paraId="1979A2C4" w14:textId="77777777" w:rsidR="009B1826" w:rsidRPr="0020070E" w:rsidRDefault="009B1826" w:rsidP="009B1826">
      <w:pPr>
        <w:pStyle w:val="Paragraphedeliste"/>
        <w:numPr>
          <w:ilvl w:val="0"/>
          <w:numId w:val="19"/>
        </w:numPr>
        <w:tabs>
          <w:tab w:val="left" w:leader="underscore" w:pos="9072"/>
        </w:tabs>
        <w:spacing w:after="200" w:line="276" w:lineRule="auto"/>
        <w:ind w:right="-24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  <w:r w:rsidRPr="0020070E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Village ou zone rurale très peu dense</w:t>
      </w:r>
    </w:p>
    <w:p w14:paraId="65003AD4" w14:textId="4D6DFA3E" w:rsidR="006538F4" w:rsidRPr="0020070E" w:rsidRDefault="009B1826" w:rsidP="002C32BC">
      <w:pPr>
        <w:tabs>
          <w:tab w:val="left" w:leader="underscore" w:pos="9072"/>
        </w:tabs>
        <w:ind w:right="-24"/>
        <w:rPr>
          <w:rFonts w:ascii="Fira Sans" w:hAnsi="Fira Sans"/>
          <w:bCs/>
          <w:i/>
          <w:iCs/>
          <w:color w:val="070A8F" w:themeColor="background2" w:themeShade="80"/>
          <w:sz w:val="24"/>
          <w:szCs w:val="24"/>
        </w:rPr>
      </w:pPr>
      <w:r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 xml:space="preserve">Surface de vente </w:t>
      </w:r>
      <w:r w:rsidRPr="0020070E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de votre entreprise (en mètres carrés) :</w:t>
      </w:r>
      <w:r w:rsidRPr="0020070E">
        <w:rPr>
          <w:rFonts w:ascii="Fira Sans" w:hAnsi="Fira Sans"/>
          <w:bCs/>
          <w:i/>
          <w:iCs/>
          <w:color w:val="070A8F" w:themeColor="background2" w:themeShade="80"/>
          <w:sz w:val="24"/>
          <w:szCs w:val="24"/>
        </w:rPr>
        <w:tab/>
      </w:r>
    </w:p>
    <w:p w14:paraId="0FBE4EB5" w14:textId="74EE95CA" w:rsidR="004B55D7" w:rsidRPr="0020070E" w:rsidRDefault="004B55D7" w:rsidP="004B55D7">
      <w:pPr>
        <w:spacing w:after="0"/>
        <w:ind w:right="-24"/>
        <w:jc w:val="both"/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</w:pPr>
      <w:r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>Photos de la devanture</w:t>
      </w:r>
      <w:r w:rsidR="0020070E"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 xml:space="preserve"> et de l’intérieur de l’entreprise</w:t>
      </w:r>
      <w:r w:rsid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 xml:space="preserve"> pour soutenir la candidature</w:t>
      </w:r>
      <w:r w:rsidR="0020070E" w:rsidRPr="0020070E"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  <w:t> :</w:t>
      </w:r>
    </w:p>
    <w:p w14:paraId="664B9FF7" w14:textId="77777777" w:rsidR="0020070E" w:rsidRPr="0020070E" w:rsidRDefault="0020070E" w:rsidP="004B55D7">
      <w:pPr>
        <w:spacing w:after="0"/>
        <w:ind w:right="-24"/>
        <w:jc w:val="both"/>
        <w:rPr>
          <w:rFonts w:ascii="Fira Sans" w:hAnsi="Fira Sans"/>
          <w:b/>
          <w:iCs/>
          <w:color w:val="070A8F" w:themeColor="background2" w:themeShade="80"/>
          <w:sz w:val="24"/>
          <w:szCs w:val="24"/>
        </w:rPr>
      </w:pPr>
    </w:p>
    <w:tbl>
      <w:tblPr>
        <w:tblStyle w:val="Grilledutableau"/>
        <w:tblW w:w="9248" w:type="dxa"/>
        <w:tblLook w:val="04A0" w:firstRow="1" w:lastRow="0" w:firstColumn="1" w:lastColumn="0" w:noHBand="0" w:noVBand="1"/>
      </w:tblPr>
      <w:tblGrid>
        <w:gridCol w:w="9248"/>
      </w:tblGrid>
      <w:tr w:rsidR="004B55D7" w14:paraId="54FA1E75" w14:textId="77777777" w:rsidTr="00C02F66">
        <w:trPr>
          <w:trHeight w:val="3118"/>
        </w:trPr>
        <w:tc>
          <w:tcPr>
            <w:tcW w:w="9248" w:type="dxa"/>
          </w:tcPr>
          <w:p w14:paraId="73530666" w14:textId="77777777" w:rsidR="004B55D7" w:rsidRDefault="004B55D7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532977A1" w14:textId="77777777" w:rsidR="004B55D7" w:rsidRDefault="004B55D7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78DF5000" w14:textId="77777777" w:rsidR="004B55D7" w:rsidRDefault="004B55D7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2A0CFB26" w14:textId="77777777" w:rsidR="004B55D7" w:rsidRDefault="004B55D7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4F0BB10D" w14:textId="77777777" w:rsidR="004B55D7" w:rsidRDefault="004B55D7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0E942E2C" w14:textId="77777777" w:rsidR="004B55D7" w:rsidRDefault="004B55D7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65BBF76B" w14:textId="77777777" w:rsidR="004B55D7" w:rsidRDefault="004B55D7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770FAEDE" w14:textId="77777777" w:rsidR="004B55D7" w:rsidRDefault="004B55D7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2FB4632D" w14:textId="77777777" w:rsidR="004B55D7" w:rsidRDefault="004B55D7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364D77CF" w14:textId="77777777" w:rsidR="004B55D7" w:rsidRDefault="004B55D7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</w:tc>
      </w:tr>
    </w:tbl>
    <w:p w14:paraId="1A6F5BAD" w14:textId="6B736407" w:rsidR="00EC047C" w:rsidRDefault="00EC047C" w:rsidP="004B55D7">
      <w:pPr>
        <w:spacing w:after="0"/>
        <w:ind w:right="-24"/>
        <w:jc w:val="both"/>
        <w:rPr>
          <w:rFonts w:ascii="Helvetica" w:hAnsi="Helvetica"/>
          <w:b/>
          <w:iCs/>
          <w:color w:val="CB9324"/>
        </w:rPr>
      </w:pPr>
    </w:p>
    <w:p w14:paraId="44D156B4" w14:textId="77777777" w:rsidR="00EC047C" w:rsidRDefault="00EC047C">
      <w:pPr>
        <w:rPr>
          <w:rFonts w:ascii="Helvetica" w:hAnsi="Helvetica"/>
          <w:b/>
          <w:iCs/>
          <w:color w:val="CB9324"/>
        </w:rPr>
      </w:pPr>
      <w:r>
        <w:rPr>
          <w:rFonts w:ascii="Helvetica" w:hAnsi="Helvetica"/>
          <w:b/>
          <w:iCs/>
          <w:color w:val="CB9324"/>
        </w:rPr>
        <w:br w:type="page"/>
      </w:r>
    </w:p>
    <w:p w14:paraId="6067068E" w14:textId="77777777" w:rsidR="004B55D7" w:rsidRDefault="004B55D7" w:rsidP="004B55D7">
      <w:pPr>
        <w:spacing w:after="0"/>
        <w:ind w:right="-24"/>
        <w:jc w:val="both"/>
        <w:rPr>
          <w:rFonts w:ascii="Helvetica" w:hAnsi="Helvetica"/>
          <w:b/>
          <w:iCs/>
          <w:color w:val="CB9324"/>
        </w:rPr>
      </w:pPr>
    </w:p>
    <w:p w14:paraId="3D1CC846" w14:textId="77777777" w:rsidR="004B55D7" w:rsidRDefault="004B55D7" w:rsidP="004B55D7">
      <w:pPr>
        <w:spacing w:after="0"/>
        <w:ind w:right="-24"/>
        <w:jc w:val="both"/>
        <w:rPr>
          <w:rFonts w:ascii="Helvetica" w:hAnsi="Helvetica"/>
          <w:b/>
          <w:iCs/>
          <w:color w:val="CB9324"/>
        </w:rPr>
      </w:pPr>
    </w:p>
    <w:p w14:paraId="136CC930" w14:textId="28274D45" w:rsidR="00EC047C" w:rsidRPr="006538F4" w:rsidRDefault="00EC047C" w:rsidP="00EC047C">
      <w:pPr>
        <w:pStyle w:val="Paragraphedeliste"/>
        <w:numPr>
          <w:ilvl w:val="0"/>
          <w:numId w:val="23"/>
        </w:numPr>
        <w:shd w:val="clear" w:color="auto" w:fill="FF0064"/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>
        <w:rPr>
          <w:rFonts w:ascii="Fira Sans" w:hAnsi="Fira Sans"/>
          <w:b/>
          <w:bCs/>
          <w:color w:val="FFFFFF" w:themeColor="background1"/>
          <w:sz w:val="36"/>
          <w:szCs w:val="36"/>
        </w:rPr>
        <w:t xml:space="preserve">Information </w:t>
      </w:r>
      <w:r w:rsidR="00F15F6F">
        <w:rPr>
          <w:rFonts w:ascii="Fira Sans" w:hAnsi="Fira Sans"/>
          <w:b/>
          <w:bCs/>
          <w:color w:val="FFFFFF" w:themeColor="background1"/>
          <w:sz w:val="36"/>
          <w:szCs w:val="36"/>
        </w:rPr>
        <w:t>administrative</w:t>
      </w:r>
    </w:p>
    <w:p w14:paraId="143C09C3" w14:textId="2696E982" w:rsidR="004B55D7" w:rsidRPr="00550861" w:rsidRDefault="007F6076" w:rsidP="004B55D7">
      <w:pPr>
        <w:spacing w:after="0"/>
        <w:ind w:right="-24"/>
        <w:jc w:val="both"/>
        <w:rPr>
          <w:rFonts w:ascii="Helvetica" w:hAnsi="Helvetica"/>
          <w:b/>
          <w:iCs/>
          <w:color w:val="E01033"/>
        </w:rPr>
      </w:pPr>
      <w:r w:rsidRPr="00550861">
        <w:rPr>
          <w:rFonts w:ascii="Helvetica" w:hAnsi="Helvetica"/>
          <w:b/>
          <w:iCs/>
          <w:color w:val="E01033"/>
        </w:rPr>
        <w:t>Ces données sont obligatoires pour l</w:t>
      </w:r>
      <w:r w:rsidR="00550861">
        <w:rPr>
          <w:rFonts w:ascii="Helvetica" w:hAnsi="Helvetica"/>
          <w:b/>
          <w:iCs/>
          <w:color w:val="E01033"/>
        </w:rPr>
        <w:t>e</w:t>
      </w:r>
      <w:r w:rsidRPr="00550861">
        <w:rPr>
          <w:rFonts w:ascii="Helvetica" w:hAnsi="Helvetica"/>
          <w:b/>
          <w:iCs/>
          <w:color w:val="E01033"/>
        </w:rPr>
        <w:t xml:space="preserve"> prix Entrepreneuriat</w:t>
      </w:r>
    </w:p>
    <w:p w14:paraId="234EF85D" w14:textId="77777777" w:rsidR="00EC047C" w:rsidRDefault="00EC047C" w:rsidP="004B55D7">
      <w:pPr>
        <w:spacing w:after="0"/>
        <w:ind w:right="-24"/>
        <w:jc w:val="both"/>
        <w:rPr>
          <w:rFonts w:ascii="Helvetica" w:hAnsi="Helvetica"/>
          <w:b/>
          <w:iCs/>
          <w:color w:val="CB9324"/>
        </w:rPr>
      </w:pPr>
    </w:p>
    <w:p w14:paraId="3AD2BA9A" w14:textId="40E8B360" w:rsidR="006538F4" w:rsidRDefault="00EC047C" w:rsidP="009B1826">
      <w:pPr>
        <w:spacing w:after="120" w:line="240" w:lineRule="auto"/>
        <w:ind w:right="-24"/>
        <w:rPr>
          <w:rFonts w:ascii="Fira Sans" w:hAnsi="Fira Sans"/>
          <w:color w:val="070A8F" w:themeColor="background2" w:themeShade="80"/>
          <w:sz w:val="24"/>
          <w:szCs w:val="24"/>
        </w:rPr>
      </w:pPr>
      <w:r w:rsidRPr="00AC5813">
        <w:rPr>
          <w:rFonts w:ascii="Fira Sans" w:hAnsi="Fira Sans"/>
          <w:color w:val="070A8F" w:themeColor="background2" w:themeShade="80"/>
          <w:sz w:val="24"/>
          <w:szCs w:val="24"/>
        </w:rPr>
        <w:t xml:space="preserve">Chiffre d’affaires </w:t>
      </w:r>
      <w:r w:rsidR="00AC5813" w:rsidRPr="00AC5813">
        <w:rPr>
          <w:rFonts w:ascii="Fira Sans" w:hAnsi="Fira Sans"/>
          <w:color w:val="070A8F" w:themeColor="background2" w:themeShade="80"/>
          <w:sz w:val="24"/>
          <w:szCs w:val="24"/>
        </w:rPr>
        <w:t>à la fin du dernier exercice comptable</w:t>
      </w:r>
      <w:r w:rsidR="003B51D3">
        <w:rPr>
          <w:rFonts w:ascii="Fira Sans" w:hAnsi="Fira Sans"/>
          <w:color w:val="070A8F" w:themeColor="background2" w:themeShade="80"/>
          <w:sz w:val="24"/>
          <w:szCs w:val="24"/>
        </w:rPr>
        <w:t xml:space="preserve"> (€)</w:t>
      </w:r>
      <w:r w:rsidR="00AC5813" w:rsidRPr="00AC5813">
        <w:rPr>
          <w:rFonts w:ascii="Fira Sans" w:hAnsi="Fira Sans"/>
          <w:color w:val="070A8F" w:themeColor="background2" w:themeShade="80"/>
          <w:sz w:val="24"/>
          <w:szCs w:val="24"/>
        </w:rPr>
        <w:t xml:space="preserve"> : </w:t>
      </w:r>
      <w:r w:rsidR="003B51D3">
        <w:rPr>
          <w:rFonts w:ascii="Fira Sans" w:hAnsi="Fira Sans"/>
          <w:color w:val="070A8F" w:themeColor="background2" w:themeShade="80"/>
          <w:sz w:val="24"/>
          <w:szCs w:val="24"/>
        </w:rPr>
        <w:t>_____________________</w:t>
      </w:r>
    </w:p>
    <w:p w14:paraId="29583469" w14:textId="77777777" w:rsidR="00AC5813" w:rsidRDefault="00AC5813" w:rsidP="009B1826">
      <w:pPr>
        <w:spacing w:after="120" w:line="240" w:lineRule="auto"/>
        <w:ind w:right="-24"/>
        <w:rPr>
          <w:rFonts w:ascii="Fira Sans" w:hAnsi="Fira Sans"/>
          <w:color w:val="070A8F" w:themeColor="background2" w:themeShade="80"/>
          <w:sz w:val="24"/>
          <w:szCs w:val="24"/>
        </w:rPr>
      </w:pPr>
    </w:p>
    <w:p w14:paraId="1428059F" w14:textId="2006F420" w:rsidR="00805D35" w:rsidRDefault="00805D35" w:rsidP="009B1826">
      <w:pPr>
        <w:spacing w:after="120" w:line="240" w:lineRule="auto"/>
        <w:ind w:right="-24"/>
        <w:rPr>
          <w:rFonts w:ascii="Fira Sans" w:hAnsi="Fira Sans"/>
          <w:color w:val="070A8F" w:themeColor="background2" w:themeShade="80"/>
          <w:sz w:val="24"/>
          <w:szCs w:val="24"/>
        </w:rPr>
      </w:pPr>
      <w:r>
        <w:rPr>
          <w:rFonts w:ascii="Fira Sans" w:hAnsi="Fira Sans"/>
          <w:color w:val="070A8F" w:themeColor="background2" w:themeShade="80"/>
          <w:sz w:val="24"/>
          <w:szCs w:val="24"/>
        </w:rPr>
        <w:t>Evolution du chiffre d’affaire</w:t>
      </w:r>
      <w:r w:rsidR="00CB696C">
        <w:rPr>
          <w:rFonts w:ascii="Fira Sans" w:hAnsi="Fira Sans"/>
          <w:color w:val="070A8F" w:themeColor="background2" w:themeShade="80"/>
          <w:sz w:val="24"/>
          <w:szCs w:val="24"/>
        </w:rPr>
        <w:t>s</w:t>
      </w:r>
      <w:r w:rsidR="000129B4">
        <w:rPr>
          <w:rStyle w:val="Appelnotedebasdep"/>
          <w:rFonts w:ascii="Fira Sans" w:hAnsi="Fira Sans"/>
          <w:color w:val="070A8F" w:themeColor="background2" w:themeShade="80"/>
          <w:sz w:val="24"/>
          <w:szCs w:val="24"/>
        </w:rPr>
        <w:footnoteReference w:id="2"/>
      </w:r>
      <w:r w:rsidR="008E2A93">
        <w:rPr>
          <w:rFonts w:ascii="Fira Sans" w:hAnsi="Fira Sans"/>
          <w:color w:val="070A8F" w:themeColor="background2" w:themeShade="80"/>
          <w:sz w:val="24"/>
          <w:szCs w:val="24"/>
        </w:rPr>
        <w:t> :</w:t>
      </w:r>
      <w:r>
        <w:rPr>
          <w:rFonts w:ascii="Fira Sans" w:hAnsi="Fira Sans"/>
          <w:color w:val="070A8F" w:themeColor="background2" w:themeShade="80"/>
          <w:sz w:val="24"/>
          <w:szCs w:val="24"/>
        </w:rPr>
        <w:t xml:space="preserve"> </w:t>
      </w:r>
    </w:p>
    <w:p w14:paraId="101E8F57" w14:textId="67FF5001" w:rsidR="00AC5813" w:rsidRDefault="0034411F" w:rsidP="001D12EF">
      <w:pPr>
        <w:tabs>
          <w:tab w:val="left" w:pos="4962"/>
          <w:tab w:val="left" w:pos="6379"/>
          <w:tab w:val="left" w:pos="7797"/>
        </w:tabs>
        <w:spacing w:after="120" w:line="240" w:lineRule="auto"/>
        <w:ind w:right="-24"/>
        <w:rPr>
          <w:rFonts w:ascii="Fira Sans" w:hAnsi="Fira Sans"/>
          <w:color w:val="070A8F" w:themeColor="background2" w:themeShade="80"/>
          <w:sz w:val="24"/>
          <w:szCs w:val="24"/>
        </w:rPr>
      </w:pPr>
      <w:r>
        <w:rPr>
          <w:rFonts w:ascii="Fira Sans" w:hAnsi="Fira Sans"/>
          <w:color w:val="070A8F" w:themeColor="background2" w:themeShade="80"/>
          <w:sz w:val="24"/>
          <w:szCs w:val="24"/>
        </w:rPr>
        <w:t>Exercice comptable terminé en 202</w:t>
      </w:r>
      <w:r w:rsidR="00CA2227">
        <w:rPr>
          <w:rFonts w:ascii="Fira Sans" w:hAnsi="Fira Sans"/>
          <w:color w:val="070A8F" w:themeColor="background2" w:themeShade="80"/>
          <w:sz w:val="24"/>
          <w:szCs w:val="24"/>
        </w:rPr>
        <w:t>4</w:t>
      </w:r>
      <w:r>
        <w:rPr>
          <w:rFonts w:ascii="Fira Sans" w:hAnsi="Fira Sans"/>
          <w:color w:val="070A8F" w:themeColor="background2" w:themeShade="80"/>
          <w:sz w:val="24"/>
          <w:szCs w:val="24"/>
        </w:rPr>
        <w:t xml:space="preserve"> vs. 202</w:t>
      </w:r>
      <w:r w:rsidR="00CA2227">
        <w:rPr>
          <w:rFonts w:ascii="Fira Sans" w:hAnsi="Fira Sans"/>
          <w:color w:val="070A8F" w:themeColor="background2" w:themeShade="80"/>
          <w:sz w:val="24"/>
          <w:szCs w:val="24"/>
        </w:rPr>
        <w:t>3</w:t>
      </w:r>
      <w:r>
        <w:rPr>
          <w:rFonts w:ascii="Fira Sans" w:hAnsi="Fira Sans"/>
          <w:color w:val="070A8F" w:themeColor="background2" w:themeShade="80"/>
          <w:sz w:val="24"/>
          <w:szCs w:val="24"/>
        </w:rPr>
        <w:t xml:space="preserve"> </w:t>
      </w:r>
      <w:r w:rsidR="00494316">
        <w:rPr>
          <w:rFonts w:ascii="Fira Sans" w:hAnsi="Fira Sans"/>
          <w:color w:val="070A8F" w:themeColor="background2" w:themeShade="80"/>
          <w:sz w:val="24"/>
          <w:szCs w:val="24"/>
        </w:rPr>
        <w:tab/>
      </w:r>
      <w:r w:rsidR="00F270B2">
        <w:rPr>
          <w:rFonts w:ascii="Fira Sans" w:hAnsi="Fira Sans"/>
          <w:color w:val="070A8F" w:themeColor="background2" w:themeShade="80"/>
          <w:sz w:val="24"/>
          <w:szCs w:val="24"/>
        </w:rPr>
        <w:sym w:font="Wingdings" w:char="F06F"/>
      </w:r>
      <w:r w:rsidR="00F270B2">
        <w:rPr>
          <w:rFonts w:ascii="Fira Sans" w:hAnsi="Fira Sans"/>
          <w:color w:val="070A8F" w:themeColor="background2" w:themeShade="80"/>
          <w:sz w:val="24"/>
          <w:szCs w:val="24"/>
        </w:rPr>
        <w:t xml:space="preserve"> </w:t>
      </w:r>
      <w:r w:rsidR="002212FA">
        <w:rPr>
          <w:rFonts w:ascii="Fira Sans" w:hAnsi="Fira Sans"/>
          <w:color w:val="070A8F" w:themeColor="background2" w:themeShade="80"/>
          <w:sz w:val="24"/>
          <w:szCs w:val="24"/>
        </w:rPr>
        <w:t>Hausse</w:t>
      </w:r>
      <w:r w:rsidR="002212FA">
        <w:rPr>
          <w:rFonts w:ascii="Fira Sans" w:hAnsi="Fira Sans"/>
          <w:color w:val="070A8F" w:themeColor="background2" w:themeShade="80"/>
          <w:sz w:val="24"/>
          <w:szCs w:val="24"/>
        </w:rPr>
        <w:tab/>
      </w:r>
      <w:r w:rsidR="00F270B2">
        <w:rPr>
          <w:rFonts w:ascii="Fira Sans" w:hAnsi="Fira Sans"/>
          <w:color w:val="070A8F" w:themeColor="background2" w:themeShade="80"/>
          <w:sz w:val="24"/>
          <w:szCs w:val="24"/>
        </w:rPr>
        <w:sym w:font="Wingdings" w:char="F06F"/>
      </w:r>
      <w:r w:rsidR="00F270B2">
        <w:rPr>
          <w:rFonts w:ascii="Fira Sans" w:hAnsi="Fira Sans"/>
          <w:color w:val="070A8F" w:themeColor="background2" w:themeShade="80"/>
          <w:sz w:val="24"/>
          <w:szCs w:val="24"/>
        </w:rPr>
        <w:t xml:space="preserve"> </w:t>
      </w:r>
      <w:r w:rsidR="002212FA">
        <w:rPr>
          <w:rFonts w:ascii="Fira Sans" w:hAnsi="Fira Sans"/>
          <w:color w:val="070A8F" w:themeColor="background2" w:themeShade="80"/>
          <w:sz w:val="24"/>
          <w:szCs w:val="24"/>
        </w:rPr>
        <w:t>à l’étal</w:t>
      </w:r>
      <w:r w:rsidR="002212FA">
        <w:rPr>
          <w:rFonts w:ascii="Fira Sans" w:hAnsi="Fira Sans"/>
          <w:color w:val="070A8F" w:themeColor="background2" w:themeShade="80"/>
          <w:sz w:val="24"/>
          <w:szCs w:val="24"/>
        </w:rPr>
        <w:tab/>
      </w:r>
      <w:r w:rsidR="00F270B2">
        <w:rPr>
          <w:rFonts w:ascii="Fira Sans" w:hAnsi="Fira Sans"/>
          <w:color w:val="070A8F" w:themeColor="background2" w:themeShade="80"/>
          <w:sz w:val="24"/>
          <w:szCs w:val="24"/>
        </w:rPr>
        <w:sym w:font="Wingdings" w:char="F06F"/>
      </w:r>
      <w:r w:rsidR="00F270B2">
        <w:rPr>
          <w:rFonts w:ascii="Fira Sans" w:hAnsi="Fira Sans"/>
          <w:color w:val="070A8F" w:themeColor="background2" w:themeShade="80"/>
          <w:sz w:val="24"/>
          <w:szCs w:val="24"/>
        </w:rPr>
        <w:t xml:space="preserve"> </w:t>
      </w:r>
      <w:r w:rsidR="002212FA">
        <w:rPr>
          <w:rFonts w:ascii="Fira Sans" w:hAnsi="Fira Sans"/>
          <w:color w:val="070A8F" w:themeColor="background2" w:themeShade="80"/>
          <w:sz w:val="24"/>
          <w:szCs w:val="24"/>
        </w:rPr>
        <w:t>Baisse</w:t>
      </w:r>
    </w:p>
    <w:p w14:paraId="7E54D4BF" w14:textId="019DC832" w:rsidR="00E16C89" w:rsidRDefault="0034411F" w:rsidP="001D12EF">
      <w:pPr>
        <w:spacing w:after="120" w:line="240" w:lineRule="auto"/>
        <w:ind w:right="-24"/>
        <w:rPr>
          <w:rFonts w:ascii="Fira Sans" w:hAnsi="Fira Sans"/>
          <w:color w:val="070A8F" w:themeColor="background2" w:themeShade="80"/>
          <w:sz w:val="24"/>
          <w:szCs w:val="24"/>
        </w:rPr>
      </w:pPr>
      <w:r>
        <w:rPr>
          <w:rFonts w:ascii="Fira Sans" w:hAnsi="Fira Sans"/>
          <w:color w:val="070A8F" w:themeColor="background2" w:themeShade="80"/>
          <w:sz w:val="24"/>
          <w:szCs w:val="24"/>
        </w:rPr>
        <w:t>Exercice comptable terminé en 202</w:t>
      </w:r>
      <w:r w:rsidR="00CA2227">
        <w:rPr>
          <w:rFonts w:ascii="Fira Sans" w:hAnsi="Fira Sans"/>
          <w:color w:val="070A8F" w:themeColor="background2" w:themeShade="80"/>
          <w:sz w:val="24"/>
          <w:szCs w:val="24"/>
        </w:rPr>
        <w:t>3</w:t>
      </w:r>
      <w:r>
        <w:rPr>
          <w:rFonts w:ascii="Fira Sans" w:hAnsi="Fira Sans"/>
          <w:color w:val="070A8F" w:themeColor="background2" w:themeShade="80"/>
          <w:sz w:val="24"/>
          <w:szCs w:val="24"/>
        </w:rPr>
        <w:t xml:space="preserve"> vs. 202</w:t>
      </w:r>
      <w:r w:rsidR="00CA2227">
        <w:rPr>
          <w:rFonts w:ascii="Fira Sans" w:hAnsi="Fira Sans"/>
          <w:color w:val="070A8F" w:themeColor="background2" w:themeShade="80"/>
          <w:sz w:val="24"/>
          <w:szCs w:val="24"/>
        </w:rPr>
        <w:t>2</w:t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tab/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sym w:font="Wingdings" w:char="F06F"/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t xml:space="preserve"> Hausse</w:t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tab/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sym w:font="Wingdings" w:char="F06F"/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t xml:space="preserve"> à l’étal</w:t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tab/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sym w:font="Wingdings" w:char="F06F"/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t xml:space="preserve"> Baisse</w:t>
      </w:r>
    </w:p>
    <w:p w14:paraId="177299B4" w14:textId="082FA77A" w:rsidR="00E16C89" w:rsidRPr="00AC5813" w:rsidRDefault="00E16C89" w:rsidP="001D12EF">
      <w:pPr>
        <w:spacing w:after="120" w:line="240" w:lineRule="auto"/>
        <w:ind w:right="-24"/>
        <w:rPr>
          <w:rFonts w:ascii="Fira Sans" w:hAnsi="Fira Sans"/>
          <w:color w:val="070A8F" w:themeColor="background2" w:themeShade="80"/>
          <w:sz w:val="24"/>
          <w:szCs w:val="24"/>
        </w:rPr>
      </w:pPr>
      <w:r>
        <w:rPr>
          <w:rFonts w:ascii="Fira Sans" w:hAnsi="Fira Sans"/>
          <w:color w:val="070A8F" w:themeColor="background2" w:themeShade="80"/>
          <w:sz w:val="24"/>
          <w:szCs w:val="24"/>
        </w:rPr>
        <w:t>Exercice comptable terminé en 202</w:t>
      </w:r>
      <w:r w:rsidR="00CA2227">
        <w:rPr>
          <w:rFonts w:ascii="Fira Sans" w:hAnsi="Fira Sans"/>
          <w:color w:val="070A8F" w:themeColor="background2" w:themeShade="80"/>
          <w:sz w:val="24"/>
          <w:szCs w:val="24"/>
        </w:rPr>
        <w:t>4</w:t>
      </w:r>
      <w:r>
        <w:rPr>
          <w:rFonts w:ascii="Fira Sans" w:hAnsi="Fira Sans"/>
          <w:color w:val="070A8F" w:themeColor="background2" w:themeShade="80"/>
          <w:sz w:val="24"/>
          <w:szCs w:val="24"/>
        </w:rPr>
        <w:t xml:space="preserve"> vs. 202</w:t>
      </w:r>
      <w:r w:rsidR="00CA2227">
        <w:rPr>
          <w:rFonts w:ascii="Fira Sans" w:hAnsi="Fira Sans"/>
          <w:color w:val="070A8F" w:themeColor="background2" w:themeShade="80"/>
          <w:sz w:val="24"/>
          <w:szCs w:val="24"/>
        </w:rPr>
        <w:t>2</w:t>
      </w:r>
      <w:r>
        <w:rPr>
          <w:rFonts w:ascii="Fira Sans" w:hAnsi="Fira Sans"/>
          <w:color w:val="070A8F" w:themeColor="background2" w:themeShade="80"/>
          <w:sz w:val="24"/>
          <w:szCs w:val="24"/>
        </w:rPr>
        <w:t xml:space="preserve"> </w:t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tab/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sym w:font="Wingdings" w:char="F06F"/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t xml:space="preserve"> Hausse</w:t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tab/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sym w:font="Wingdings" w:char="F06F"/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t xml:space="preserve"> à l’étal</w:t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tab/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sym w:font="Wingdings" w:char="F06F"/>
      </w:r>
      <w:r w:rsidR="001D12EF">
        <w:rPr>
          <w:rFonts w:ascii="Fira Sans" w:hAnsi="Fira Sans"/>
          <w:color w:val="070A8F" w:themeColor="background2" w:themeShade="80"/>
          <w:sz w:val="24"/>
          <w:szCs w:val="24"/>
        </w:rPr>
        <w:t xml:space="preserve"> Baisse</w:t>
      </w:r>
    </w:p>
    <w:p w14:paraId="15914182" w14:textId="1082A085" w:rsidR="0034411F" w:rsidRPr="00AC5813" w:rsidRDefault="0034411F" w:rsidP="0034411F">
      <w:pPr>
        <w:spacing w:after="120" w:line="240" w:lineRule="auto"/>
        <w:ind w:right="-24"/>
        <w:rPr>
          <w:rFonts w:ascii="Fira Sans" w:hAnsi="Fira Sans"/>
          <w:color w:val="070A8F" w:themeColor="background2" w:themeShade="80"/>
          <w:sz w:val="24"/>
          <w:szCs w:val="24"/>
        </w:rPr>
      </w:pPr>
      <w:r>
        <w:rPr>
          <w:rFonts w:ascii="Fira Sans" w:hAnsi="Fira Sans"/>
          <w:color w:val="070A8F" w:themeColor="background2" w:themeShade="80"/>
          <w:sz w:val="24"/>
          <w:szCs w:val="24"/>
        </w:rPr>
        <w:t xml:space="preserve"> </w:t>
      </w:r>
    </w:p>
    <w:p w14:paraId="565BA9E3" w14:textId="44DA6CFB" w:rsidR="0034411F" w:rsidRDefault="00F15F6F" w:rsidP="009B1826">
      <w:pPr>
        <w:spacing w:after="120" w:line="240" w:lineRule="auto"/>
        <w:ind w:right="-24"/>
        <w:rPr>
          <w:rFonts w:ascii="Fira Sans" w:hAnsi="Fira Sans"/>
          <w:color w:val="070A8F" w:themeColor="background2" w:themeShade="80"/>
          <w:sz w:val="24"/>
          <w:szCs w:val="24"/>
        </w:rPr>
      </w:pPr>
      <w:r>
        <w:rPr>
          <w:rFonts w:ascii="Fira Sans" w:hAnsi="Fira Sans"/>
          <w:color w:val="070A8F" w:themeColor="background2" w:themeShade="80"/>
          <w:sz w:val="24"/>
          <w:szCs w:val="24"/>
        </w:rPr>
        <w:t>Nombre de sal</w:t>
      </w:r>
      <w:r w:rsidR="006C7AA9">
        <w:rPr>
          <w:rFonts w:ascii="Fira Sans" w:hAnsi="Fira Sans"/>
          <w:color w:val="070A8F" w:themeColor="background2" w:themeShade="80"/>
          <w:sz w:val="24"/>
          <w:szCs w:val="24"/>
        </w:rPr>
        <w:t>ariés en CDI</w:t>
      </w:r>
      <w:r w:rsidR="00BE22D3">
        <w:rPr>
          <w:rFonts w:ascii="Fira Sans" w:hAnsi="Fira Sans"/>
          <w:color w:val="070A8F" w:themeColor="background2" w:themeShade="80"/>
          <w:sz w:val="24"/>
          <w:szCs w:val="24"/>
        </w:rPr>
        <w:t xml:space="preserve"> </w:t>
      </w:r>
      <w:r w:rsidR="006C7AA9">
        <w:rPr>
          <w:rFonts w:ascii="Fira Sans" w:hAnsi="Fira Sans"/>
          <w:color w:val="070A8F" w:themeColor="background2" w:themeShade="80"/>
          <w:sz w:val="24"/>
          <w:szCs w:val="24"/>
        </w:rPr>
        <w:t>:</w:t>
      </w:r>
      <w:r w:rsidR="00B30425">
        <w:rPr>
          <w:rFonts w:ascii="Fira Sans" w:hAnsi="Fira Sans"/>
          <w:color w:val="070A8F" w:themeColor="background2" w:themeShade="80"/>
          <w:sz w:val="24"/>
          <w:szCs w:val="24"/>
        </w:rPr>
        <w:t xml:space="preserve"> ____</w:t>
      </w:r>
    </w:p>
    <w:p w14:paraId="7B4521CF" w14:textId="59480A35" w:rsidR="00BE22D3" w:rsidRDefault="008A74E7" w:rsidP="009B1826">
      <w:pPr>
        <w:spacing w:after="120" w:line="240" w:lineRule="auto"/>
        <w:ind w:right="-24"/>
        <w:rPr>
          <w:rFonts w:ascii="Fira Sans" w:hAnsi="Fira Sans"/>
          <w:color w:val="070A8F" w:themeColor="background2" w:themeShade="80"/>
          <w:sz w:val="24"/>
          <w:szCs w:val="24"/>
        </w:rPr>
      </w:pPr>
      <w:r>
        <w:rPr>
          <w:rFonts w:ascii="Fira Sans" w:hAnsi="Fira Sans"/>
          <w:color w:val="070A8F" w:themeColor="background2" w:themeShade="80"/>
          <w:sz w:val="24"/>
          <w:szCs w:val="24"/>
        </w:rPr>
        <w:t>Si vous employez des temps partiels, p</w:t>
      </w:r>
      <w:r w:rsidR="00BE22D3">
        <w:rPr>
          <w:rFonts w:ascii="Fira Sans" w:hAnsi="Fira Sans"/>
          <w:color w:val="070A8F" w:themeColor="background2" w:themeShade="80"/>
          <w:sz w:val="24"/>
          <w:szCs w:val="24"/>
        </w:rPr>
        <w:t xml:space="preserve">réciser </w:t>
      </w:r>
      <w:r w:rsidR="0029552A">
        <w:rPr>
          <w:rFonts w:ascii="Fira Sans" w:hAnsi="Fira Sans"/>
          <w:color w:val="070A8F" w:themeColor="background2" w:themeShade="80"/>
          <w:sz w:val="24"/>
          <w:szCs w:val="24"/>
        </w:rPr>
        <w:t>éventuellement le nombre de salariés en ETP</w:t>
      </w:r>
      <w:r w:rsidR="0029552A">
        <w:rPr>
          <w:rStyle w:val="Appelnotedebasdep"/>
          <w:rFonts w:ascii="Fira Sans" w:hAnsi="Fira Sans"/>
          <w:color w:val="070A8F" w:themeColor="background2" w:themeShade="80"/>
          <w:sz w:val="24"/>
          <w:szCs w:val="24"/>
        </w:rPr>
        <w:footnoteReference w:id="3"/>
      </w:r>
      <w:r w:rsidR="0029552A">
        <w:rPr>
          <w:rFonts w:ascii="Fira Sans" w:hAnsi="Fira Sans"/>
          <w:color w:val="070A8F" w:themeColor="background2" w:themeShade="80"/>
          <w:sz w:val="24"/>
          <w:szCs w:val="24"/>
        </w:rPr>
        <w:t> : _____</w:t>
      </w:r>
    </w:p>
    <w:p w14:paraId="093B3151" w14:textId="5F75188B" w:rsidR="00442A6B" w:rsidRPr="00AC5813" w:rsidRDefault="0032298C" w:rsidP="009B1826">
      <w:pPr>
        <w:spacing w:after="120" w:line="240" w:lineRule="auto"/>
        <w:ind w:right="-24"/>
        <w:rPr>
          <w:rFonts w:ascii="Fira Sans" w:hAnsi="Fira Sans"/>
          <w:color w:val="070A8F" w:themeColor="background2" w:themeShade="80"/>
          <w:sz w:val="24"/>
          <w:szCs w:val="24"/>
        </w:rPr>
      </w:pPr>
      <w:r>
        <w:rPr>
          <w:rFonts w:ascii="Fira Sans" w:hAnsi="Fira Sans"/>
          <w:color w:val="070A8F" w:themeColor="background2" w:themeShade="80"/>
          <w:sz w:val="24"/>
          <w:szCs w:val="24"/>
        </w:rPr>
        <w:t xml:space="preserve">Evolution du nombre de salariés sur </w:t>
      </w:r>
      <w:r w:rsidR="00A17A36">
        <w:rPr>
          <w:rFonts w:ascii="Fira Sans" w:hAnsi="Fira Sans"/>
          <w:color w:val="070A8F" w:themeColor="background2" w:themeShade="80"/>
          <w:sz w:val="24"/>
          <w:szCs w:val="24"/>
        </w:rPr>
        <w:t>les 2 années précédant le concours : _____</w:t>
      </w:r>
    </w:p>
    <w:p w14:paraId="26858ECF" w14:textId="77777777" w:rsidR="00AC5813" w:rsidRDefault="00AC5813" w:rsidP="009B1826">
      <w:pPr>
        <w:spacing w:after="120" w:line="240" w:lineRule="auto"/>
        <w:ind w:right="-24"/>
        <w:rPr>
          <w:rFonts w:ascii="Helvetica" w:hAnsi="Helvetica"/>
          <w:b/>
          <w:iCs/>
          <w:color w:val="CB9324"/>
        </w:rPr>
      </w:pPr>
    </w:p>
    <w:p w14:paraId="5A2ABA60" w14:textId="78E1FF4F" w:rsidR="006538F4" w:rsidRPr="006538F4" w:rsidRDefault="006538F4" w:rsidP="00EC047C">
      <w:pPr>
        <w:pStyle w:val="Paragraphedeliste"/>
        <w:numPr>
          <w:ilvl w:val="0"/>
          <w:numId w:val="23"/>
        </w:numPr>
        <w:shd w:val="clear" w:color="auto" w:fill="FF0064"/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>
        <w:rPr>
          <w:rFonts w:ascii="Fira Sans" w:hAnsi="Fira Sans"/>
          <w:b/>
          <w:bCs/>
          <w:color w:val="FFFFFF" w:themeColor="background1"/>
          <w:sz w:val="36"/>
          <w:szCs w:val="36"/>
        </w:rPr>
        <w:t>Droit à l’image</w:t>
      </w:r>
      <w:r w:rsidR="007A073D">
        <w:rPr>
          <w:rFonts w:ascii="Fira Sans" w:hAnsi="Fira Sans"/>
          <w:b/>
          <w:bCs/>
          <w:color w:val="FFFFFF" w:themeColor="background1"/>
          <w:sz w:val="36"/>
          <w:szCs w:val="36"/>
        </w:rPr>
        <w:t xml:space="preserve"> et utilisation des données</w:t>
      </w:r>
    </w:p>
    <w:p w14:paraId="52F2ED4C" w14:textId="77777777" w:rsidR="006538F4" w:rsidRDefault="006538F4" w:rsidP="009B1826">
      <w:pPr>
        <w:spacing w:after="120" w:line="240" w:lineRule="auto"/>
        <w:ind w:right="-24"/>
        <w:rPr>
          <w:rFonts w:ascii="Helvetica" w:hAnsi="Helvetica"/>
          <w:b/>
          <w:iCs/>
          <w:color w:val="CB9324"/>
        </w:rPr>
      </w:pPr>
    </w:p>
    <w:p w14:paraId="0A570A5B" w14:textId="70C1A3AD" w:rsidR="006538F4" w:rsidRPr="007A073D" w:rsidRDefault="006538F4" w:rsidP="70292699">
      <w:pPr>
        <w:ind w:right="-24"/>
        <w:jc w:val="both"/>
        <w:rPr>
          <w:rFonts w:ascii="Fira Sans" w:hAnsi="Fira Sans"/>
          <w:color w:val="070A8F" w:themeColor="background2" w:themeShade="80"/>
          <w:sz w:val="24"/>
          <w:szCs w:val="24"/>
        </w:rPr>
      </w:pPr>
      <w:r w:rsidRPr="70292699">
        <w:rPr>
          <w:rFonts w:ascii="Fira Sans" w:hAnsi="Fira Sans"/>
          <w:color w:val="070A8F" w:themeColor="background2" w:themeShade="80"/>
          <w:sz w:val="24"/>
          <w:szCs w:val="24"/>
        </w:rPr>
        <w:t>J’accepte que la CCI</w:t>
      </w:r>
      <w:r w:rsidR="006C29E8">
        <w:rPr>
          <w:rFonts w:ascii="Fira Sans" w:hAnsi="Fira Sans"/>
          <w:color w:val="070A8F" w:themeColor="background2" w:themeShade="80"/>
          <w:sz w:val="24"/>
          <w:szCs w:val="24"/>
        </w:rPr>
        <w:t xml:space="preserve"> </w:t>
      </w:r>
      <w:r w:rsidR="006C29E8" w:rsidRPr="006C29E8">
        <w:rPr>
          <w:rFonts w:ascii="Fira Sans" w:hAnsi="Fira Sans"/>
          <w:color w:val="070A8F" w:themeColor="background2" w:themeShade="80"/>
          <w:sz w:val="24"/>
          <w:szCs w:val="24"/>
          <w:highlight w:val="yellow"/>
        </w:rPr>
        <w:t>[nom de la CCI locale]</w:t>
      </w:r>
      <w:r w:rsidRPr="70292699">
        <w:rPr>
          <w:rFonts w:ascii="Fira Sans" w:hAnsi="Fira Sans"/>
          <w:color w:val="070A8F" w:themeColor="background2" w:themeShade="80"/>
          <w:sz w:val="24"/>
          <w:szCs w:val="24"/>
        </w:rPr>
        <w:t>, le réseau des CCI et les partenaires utilisent les photos transmises à des fins de communication dans le cadre d</w:t>
      </w:r>
      <w:r w:rsidR="78861B60" w:rsidRPr="70292699">
        <w:rPr>
          <w:rFonts w:ascii="Fira Sans" w:hAnsi="Fira Sans"/>
          <w:color w:val="070A8F" w:themeColor="background2" w:themeShade="80"/>
          <w:sz w:val="24"/>
          <w:szCs w:val="24"/>
        </w:rPr>
        <w:t>es Trophées du Commerce</w:t>
      </w:r>
      <w:r w:rsidR="007870E4" w:rsidRPr="70292699">
        <w:rPr>
          <w:rFonts w:ascii="Fira Sans" w:hAnsi="Fira Sans"/>
          <w:color w:val="070A8F" w:themeColor="background2" w:themeShade="80"/>
          <w:sz w:val="24"/>
          <w:szCs w:val="24"/>
        </w:rPr>
        <w:t> :</w:t>
      </w:r>
    </w:p>
    <w:p w14:paraId="78E6588E" w14:textId="79BA2B0C" w:rsidR="006538F4" w:rsidRPr="007A073D" w:rsidRDefault="006538F4" w:rsidP="006538F4">
      <w:pPr>
        <w:pStyle w:val="Paragraphedeliste"/>
        <w:numPr>
          <w:ilvl w:val="0"/>
          <w:numId w:val="19"/>
        </w:numPr>
        <w:tabs>
          <w:tab w:val="left" w:leader="underscore" w:pos="9072"/>
        </w:tabs>
        <w:spacing w:after="200" w:line="276" w:lineRule="auto"/>
        <w:ind w:right="-24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  <w:r w:rsidRPr="007A073D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Oui</w:t>
      </w:r>
    </w:p>
    <w:p w14:paraId="3CA999FE" w14:textId="4A52FB84" w:rsidR="006538F4" w:rsidRPr="007A073D" w:rsidRDefault="006538F4" w:rsidP="006538F4">
      <w:pPr>
        <w:pStyle w:val="Paragraphedeliste"/>
        <w:numPr>
          <w:ilvl w:val="0"/>
          <w:numId w:val="19"/>
        </w:numPr>
        <w:tabs>
          <w:tab w:val="left" w:leader="underscore" w:pos="9072"/>
        </w:tabs>
        <w:spacing w:after="200" w:line="276" w:lineRule="auto"/>
        <w:ind w:right="-24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  <w:r w:rsidRPr="007A073D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Non</w:t>
      </w:r>
    </w:p>
    <w:p w14:paraId="110C7F26" w14:textId="57C4097F" w:rsidR="007A073D" w:rsidRPr="007A073D" w:rsidRDefault="007A073D" w:rsidP="007A073D">
      <w:pPr>
        <w:ind w:right="-24"/>
        <w:jc w:val="both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  <w:r w:rsidRPr="007A073D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J’accepte que mes données soient conservées au-delà de la durée prévue par le concours à des fins d’information sur les propositions CCI.</w:t>
      </w:r>
    </w:p>
    <w:p w14:paraId="0ED83B82" w14:textId="77777777" w:rsidR="007A073D" w:rsidRPr="007A073D" w:rsidRDefault="007A073D" w:rsidP="007A073D">
      <w:pPr>
        <w:pStyle w:val="Paragraphedeliste"/>
        <w:numPr>
          <w:ilvl w:val="0"/>
          <w:numId w:val="19"/>
        </w:numPr>
        <w:tabs>
          <w:tab w:val="left" w:leader="underscore" w:pos="9072"/>
        </w:tabs>
        <w:spacing w:after="200" w:line="276" w:lineRule="auto"/>
        <w:ind w:right="-24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  <w:r w:rsidRPr="007A073D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Oui</w:t>
      </w:r>
    </w:p>
    <w:p w14:paraId="186F9337" w14:textId="77777777" w:rsidR="007A073D" w:rsidRPr="007A073D" w:rsidRDefault="007A073D" w:rsidP="007A073D">
      <w:pPr>
        <w:pStyle w:val="Paragraphedeliste"/>
        <w:numPr>
          <w:ilvl w:val="0"/>
          <w:numId w:val="19"/>
        </w:numPr>
        <w:tabs>
          <w:tab w:val="left" w:leader="underscore" w:pos="9072"/>
        </w:tabs>
        <w:spacing w:after="200" w:line="276" w:lineRule="auto"/>
        <w:ind w:right="-24"/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</w:pPr>
      <w:r w:rsidRPr="007A073D">
        <w:rPr>
          <w:rFonts w:ascii="Fira Sans" w:hAnsi="Fira Sans"/>
          <w:bCs/>
          <w:iCs/>
          <w:color w:val="070A8F" w:themeColor="background2" w:themeShade="80"/>
          <w:sz w:val="24"/>
          <w:szCs w:val="24"/>
        </w:rPr>
        <w:t>Non</w:t>
      </w:r>
    </w:p>
    <w:p w14:paraId="74201BD2" w14:textId="77777777" w:rsidR="007A073D" w:rsidRPr="007A073D" w:rsidRDefault="007A073D" w:rsidP="007A073D">
      <w:pPr>
        <w:tabs>
          <w:tab w:val="left" w:leader="underscore" w:pos="9072"/>
        </w:tabs>
        <w:spacing w:after="120" w:line="360" w:lineRule="auto"/>
        <w:ind w:right="-24"/>
        <w:rPr>
          <w:rFonts w:ascii="Helvetica" w:hAnsi="Helvetica"/>
          <w:iCs/>
          <w:color w:val="070A8F" w:themeColor="background2" w:themeShade="80"/>
        </w:rPr>
      </w:pPr>
    </w:p>
    <w:p w14:paraId="28C985A5" w14:textId="77777777" w:rsidR="0020070E" w:rsidRDefault="0020070E">
      <w:pPr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>
        <w:rPr>
          <w:rFonts w:ascii="Fira Sans" w:hAnsi="Fira Sans"/>
          <w:b/>
          <w:bCs/>
          <w:color w:val="FFFFFF" w:themeColor="background1"/>
          <w:sz w:val="36"/>
          <w:szCs w:val="36"/>
        </w:rPr>
        <w:br w:type="page"/>
      </w:r>
    </w:p>
    <w:p w14:paraId="39EF2BFA" w14:textId="41EC7ECE" w:rsidR="007870E4" w:rsidRPr="006538F4" w:rsidRDefault="007870E4" w:rsidP="00EC047C">
      <w:pPr>
        <w:pStyle w:val="Paragraphedeliste"/>
        <w:numPr>
          <w:ilvl w:val="0"/>
          <w:numId w:val="23"/>
        </w:numPr>
        <w:shd w:val="clear" w:color="auto" w:fill="FF0064"/>
        <w:rPr>
          <w:rFonts w:ascii="Fira Sans" w:hAnsi="Fira Sans"/>
          <w:b/>
          <w:bCs/>
          <w:color w:val="FFFFFF" w:themeColor="background1"/>
          <w:sz w:val="36"/>
          <w:szCs w:val="36"/>
        </w:rPr>
      </w:pPr>
      <w:r>
        <w:rPr>
          <w:rFonts w:ascii="Fira Sans" w:hAnsi="Fira Sans"/>
          <w:b/>
          <w:bCs/>
          <w:color w:val="FFFFFF" w:themeColor="background1"/>
          <w:sz w:val="36"/>
          <w:szCs w:val="36"/>
        </w:rPr>
        <w:lastRenderedPageBreak/>
        <w:t>Appréciation du jury local</w:t>
      </w:r>
    </w:p>
    <w:p w14:paraId="2D845014" w14:textId="20BD314E" w:rsidR="007870E4" w:rsidRPr="00AD487B" w:rsidRDefault="75C3E827" w:rsidP="70292699">
      <w:pPr>
        <w:spacing w:after="120" w:line="240" w:lineRule="auto"/>
        <w:ind w:right="-24"/>
        <w:rPr>
          <w:rFonts w:ascii="Fira Sans" w:hAnsi="Fira Sans"/>
          <w:color w:val="070A8F" w:themeColor="background2" w:themeShade="80"/>
        </w:rPr>
      </w:pPr>
      <w:r w:rsidRPr="00AD487B">
        <w:rPr>
          <w:rFonts w:ascii="Fira Sans" w:hAnsi="Fira Sans"/>
          <w:color w:val="070A8F" w:themeColor="background2" w:themeShade="80"/>
        </w:rPr>
        <w:t xml:space="preserve">Votre dossier sera jugé par un jury local, composé notamment d’élus de votre CCI, sur la base des critères </w:t>
      </w:r>
      <w:r w:rsidR="4D63F2DE" w:rsidRPr="00AD487B">
        <w:rPr>
          <w:rFonts w:ascii="Fira Sans" w:hAnsi="Fira Sans"/>
          <w:color w:val="070A8F" w:themeColor="background2" w:themeShade="80"/>
        </w:rPr>
        <w:t>suivant :</w:t>
      </w:r>
    </w:p>
    <w:p w14:paraId="375FA532" w14:textId="22349E2A" w:rsidR="680CD9BD" w:rsidRPr="00AD487B" w:rsidRDefault="680CD9BD" w:rsidP="70292699">
      <w:pPr>
        <w:pStyle w:val="Paragraphedeliste"/>
        <w:numPr>
          <w:ilvl w:val="0"/>
          <w:numId w:val="1"/>
        </w:numPr>
        <w:spacing w:after="120" w:line="240" w:lineRule="auto"/>
        <w:ind w:right="-24"/>
        <w:rPr>
          <w:rFonts w:ascii="Fira Sans" w:hAnsi="Fira Sans"/>
          <w:color w:val="070A8F" w:themeColor="background2" w:themeShade="80"/>
        </w:rPr>
      </w:pPr>
      <w:r w:rsidRPr="00AD487B">
        <w:rPr>
          <w:rFonts w:ascii="Fira Sans" w:hAnsi="Fira Sans"/>
          <w:color w:val="070A8F" w:themeColor="background2" w:themeShade="80"/>
        </w:rPr>
        <w:t xml:space="preserve">Qualité du dossier (présentation soignée, contenu </w:t>
      </w:r>
      <w:r w:rsidR="11636401" w:rsidRPr="00AD487B">
        <w:rPr>
          <w:rFonts w:ascii="Fira Sans" w:hAnsi="Fira Sans"/>
          <w:color w:val="070A8F" w:themeColor="background2" w:themeShade="80"/>
        </w:rPr>
        <w:t>fourni, ...</w:t>
      </w:r>
      <w:r w:rsidRPr="00AD487B">
        <w:rPr>
          <w:rFonts w:ascii="Fira Sans" w:hAnsi="Fira Sans"/>
          <w:color w:val="070A8F" w:themeColor="background2" w:themeShade="80"/>
        </w:rPr>
        <w:t>)</w:t>
      </w:r>
    </w:p>
    <w:p w14:paraId="256CC6C8" w14:textId="33305B18" w:rsidR="7E710185" w:rsidRPr="00AD487B" w:rsidRDefault="7E710185" w:rsidP="70292699">
      <w:pPr>
        <w:pStyle w:val="Paragraphedeliste"/>
        <w:numPr>
          <w:ilvl w:val="0"/>
          <w:numId w:val="1"/>
        </w:numPr>
        <w:spacing w:after="120" w:line="240" w:lineRule="auto"/>
        <w:ind w:right="-24"/>
        <w:rPr>
          <w:rFonts w:ascii="Fira Sans" w:hAnsi="Fira Sans"/>
          <w:color w:val="070A8F" w:themeColor="background2" w:themeShade="80"/>
        </w:rPr>
      </w:pPr>
      <w:r w:rsidRPr="00AD487B">
        <w:rPr>
          <w:rFonts w:ascii="Fira Sans" w:hAnsi="Fira Sans"/>
          <w:color w:val="070A8F" w:themeColor="background2" w:themeShade="80"/>
        </w:rPr>
        <w:t>Originalité de l’action, du concept, ou de la transformation mise en avant</w:t>
      </w:r>
    </w:p>
    <w:p w14:paraId="541475BE" w14:textId="21FCAD3E" w:rsidR="5A1B7A63" w:rsidRPr="00AD487B" w:rsidRDefault="5A1B7A63" w:rsidP="70292699">
      <w:pPr>
        <w:pStyle w:val="Paragraphedeliste"/>
        <w:numPr>
          <w:ilvl w:val="0"/>
          <w:numId w:val="1"/>
        </w:numPr>
        <w:spacing w:after="120" w:line="240" w:lineRule="auto"/>
        <w:ind w:right="-24"/>
        <w:rPr>
          <w:rFonts w:ascii="Fira Sans" w:hAnsi="Fira Sans"/>
          <w:color w:val="070A8F" w:themeColor="background2" w:themeShade="80"/>
        </w:rPr>
      </w:pPr>
      <w:r w:rsidRPr="00AD487B">
        <w:rPr>
          <w:rFonts w:ascii="Fira Sans" w:hAnsi="Fira Sans"/>
          <w:color w:val="070A8F" w:themeColor="background2" w:themeShade="80"/>
        </w:rPr>
        <w:t>Apport pour la commune d’implantation et pour le territoire</w:t>
      </w:r>
    </w:p>
    <w:p w14:paraId="21A800E5" w14:textId="12A0D1D3" w:rsidR="70292699" w:rsidRDefault="70292699" w:rsidP="70292699">
      <w:pPr>
        <w:spacing w:after="120" w:line="240" w:lineRule="auto"/>
        <w:ind w:right="-24"/>
        <w:rPr>
          <w:rFonts w:ascii="Helvetica" w:hAnsi="Helvetica"/>
          <w:color w:val="00B0F0"/>
        </w:rPr>
      </w:pPr>
    </w:p>
    <w:p w14:paraId="222C79F4" w14:textId="41246C0C" w:rsidR="007870E4" w:rsidRPr="009B1826" w:rsidRDefault="007870E4" w:rsidP="70292699">
      <w:pPr>
        <w:spacing w:after="0"/>
        <w:ind w:right="-24"/>
        <w:jc w:val="both"/>
        <w:rPr>
          <w:rFonts w:ascii="Fira Sans" w:hAnsi="Fira Sans"/>
          <w:b/>
          <w:bCs/>
          <w:color w:val="070A8F" w:themeColor="background2" w:themeShade="80"/>
          <w:sz w:val="28"/>
          <w:szCs w:val="28"/>
        </w:rPr>
      </w:pPr>
      <w:r w:rsidRPr="70292699">
        <w:rPr>
          <w:rFonts w:ascii="Fira Sans" w:hAnsi="Fira Sans"/>
          <w:b/>
          <w:bCs/>
          <w:color w:val="070A8F" w:themeColor="background2" w:themeShade="80"/>
          <w:sz w:val="28"/>
          <w:szCs w:val="28"/>
        </w:rPr>
        <w:t>Partie réservée à la CCI</w:t>
      </w:r>
      <w:r w:rsidR="00ED6DCF">
        <w:rPr>
          <w:rFonts w:ascii="Fira Sans" w:hAnsi="Fira Sans"/>
          <w:b/>
          <w:bCs/>
          <w:color w:val="070A8F" w:themeColor="background2" w:themeShade="80"/>
          <w:sz w:val="28"/>
          <w:szCs w:val="28"/>
        </w:rPr>
        <w:t xml:space="preserve"> </w:t>
      </w:r>
      <w:r w:rsidR="00ED6DCF" w:rsidRPr="006C29E8">
        <w:rPr>
          <w:rFonts w:ascii="Fira Sans" w:hAnsi="Fira Sans"/>
          <w:color w:val="070A8F" w:themeColor="background2" w:themeShade="80"/>
          <w:sz w:val="24"/>
          <w:szCs w:val="24"/>
          <w:highlight w:val="yellow"/>
        </w:rPr>
        <w:t>[nom de la CCI locale]</w:t>
      </w:r>
      <w:r w:rsidRPr="70292699">
        <w:rPr>
          <w:rFonts w:ascii="Fira Sans" w:hAnsi="Fira Sans"/>
          <w:b/>
          <w:bCs/>
          <w:color w:val="070A8F" w:themeColor="background2" w:themeShade="80"/>
          <w:sz w:val="28"/>
          <w:szCs w:val="28"/>
        </w:rPr>
        <w:t> :</w:t>
      </w:r>
    </w:p>
    <w:p w14:paraId="1F4F5810" w14:textId="77777777" w:rsidR="007870E4" w:rsidRDefault="007870E4" w:rsidP="007870E4">
      <w:pPr>
        <w:spacing w:after="0"/>
        <w:ind w:right="-24"/>
        <w:jc w:val="both"/>
        <w:rPr>
          <w:rFonts w:ascii="Helvetica" w:hAnsi="Helvetica"/>
          <w:b/>
          <w:iCs/>
          <w:color w:val="CB9324"/>
        </w:rPr>
      </w:pPr>
    </w:p>
    <w:tbl>
      <w:tblPr>
        <w:tblStyle w:val="Grilledutableau"/>
        <w:tblW w:w="9149" w:type="dxa"/>
        <w:tblLook w:val="04A0" w:firstRow="1" w:lastRow="0" w:firstColumn="1" w:lastColumn="0" w:noHBand="0" w:noVBand="1"/>
      </w:tblPr>
      <w:tblGrid>
        <w:gridCol w:w="9149"/>
      </w:tblGrid>
      <w:tr w:rsidR="007870E4" w14:paraId="09CB4E24" w14:textId="77777777" w:rsidTr="70292699">
        <w:trPr>
          <w:trHeight w:val="10485"/>
        </w:trPr>
        <w:tc>
          <w:tcPr>
            <w:tcW w:w="9149" w:type="dxa"/>
          </w:tcPr>
          <w:p w14:paraId="41F23029" w14:textId="77777777" w:rsidR="007870E4" w:rsidRDefault="007870E4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032E6047" w14:textId="77777777" w:rsidR="007870E4" w:rsidRDefault="007870E4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25302CEE" w14:textId="77777777" w:rsidR="007870E4" w:rsidRDefault="007870E4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44387596" w14:textId="77777777" w:rsidR="007870E4" w:rsidRDefault="007870E4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4503E524" w14:textId="77777777" w:rsidR="007870E4" w:rsidRDefault="007870E4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417A7443" w14:textId="77777777" w:rsidR="007870E4" w:rsidRDefault="007870E4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11CB148C" w14:textId="77777777" w:rsidR="007870E4" w:rsidRDefault="007870E4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36DFE90B" w14:textId="77777777" w:rsidR="007870E4" w:rsidRDefault="007870E4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  <w:p w14:paraId="46FC2EF3" w14:textId="77777777" w:rsidR="007870E4" w:rsidRDefault="007870E4" w:rsidP="70292699">
            <w:pPr>
              <w:ind w:right="-24"/>
              <w:jc w:val="both"/>
              <w:rPr>
                <w:rFonts w:ascii="Helvetica" w:hAnsi="Helvetica"/>
                <w:b/>
                <w:bCs/>
                <w:color w:val="CB9324"/>
              </w:rPr>
            </w:pPr>
          </w:p>
          <w:p w14:paraId="251D15FD" w14:textId="693772E4" w:rsidR="70292699" w:rsidRDefault="70292699" w:rsidP="70292699">
            <w:pPr>
              <w:ind w:right="-24"/>
              <w:jc w:val="both"/>
              <w:rPr>
                <w:rFonts w:ascii="Helvetica" w:hAnsi="Helvetica"/>
                <w:b/>
                <w:bCs/>
                <w:color w:val="CB9324"/>
              </w:rPr>
            </w:pPr>
          </w:p>
          <w:p w14:paraId="5B280F4D" w14:textId="09256E05" w:rsidR="70292699" w:rsidRDefault="70292699" w:rsidP="70292699">
            <w:pPr>
              <w:ind w:right="-24"/>
              <w:jc w:val="both"/>
              <w:rPr>
                <w:rFonts w:ascii="Helvetica" w:hAnsi="Helvetica"/>
                <w:b/>
                <w:bCs/>
                <w:color w:val="CB9324"/>
              </w:rPr>
            </w:pPr>
          </w:p>
          <w:p w14:paraId="62BDFB01" w14:textId="2451026E" w:rsidR="70292699" w:rsidRDefault="70292699" w:rsidP="70292699">
            <w:pPr>
              <w:ind w:right="-24"/>
              <w:jc w:val="both"/>
              <w:rPr>
                <w:rFonts w:ascii="Helvetica" w:hAnsi="Helvetica"/>
                <w:b/>
                <w:bCs/>
                <w:color w:val="CB9324"/>
              </w:rPr>
            </w:pPr>
          </w:p>
          <w:p w14:paraId="78F93E31" w14:textId="72ACE3E1" w:rsidR="70292699" w:rsidRDefault="70292699" w:rsidP="70292699">
            <w:pPr>
              <w:ind w:right="-24"/>
              <w:jc w:val="both"/>
              <w:rPr>
                <w:rFonts w:ascii="Helvetica" w:hAnsi="Helvetica"/>
                <w:b/>
                <w:bCs/>
                <w:color w:val="CB9324"/>
              </w:rPr>
            </w:pPr>
          </w:p>
          <w:p w14:paraId="45A9FB40" w14:textId="2561F750" w:rsidR="70292699" w:rsidRDefault="70292699" w:rsidP="70292699">
            <w:pPr>
              <w:ind w:right="-24"/>
              <w:jc w:val="both"/>
              <w:rPr>
                <w:rFonts w:ascii="Helvetica" w:hAnsi="Helvetica"/>
                <w:b/>
                <w:bCs/>
                <w:color w:val="CB9324"/>
              </w:rPr>
            </w:pPr>
          </w:p>
          <w:p w14:paraId="7D6CE946" w14:textId="191AE5A8" w:rsidR="70292699" w:rsidRDefault="70292699" w:rsidP="70292699">
            <w:pPr>
              <w:ind w:right="-24"/>
              <w:jc w:val="both"/>
              <w:rPr>
                <w:rFonts w:ascii="Helvetica" w:hAnsi="Helvetica"/>
                <w:b/>
                <w:bCs/>
                <w:color w:val="CB9324"/>
              </w:rPr>
            </w:pPr>
          </w:p>
          <w:p w14:paraId="1FBADDC4" w14:textId="398C0A94" w:rsidR="70292699" w:rsidRDefault="70292699" w:rsidP="70292699">
            <w:pPr>
              <w:ind w:right="-24"/>
              <w:jc w:val="both"/>
              <w:rPr>
                <w:rFonts w:ascii="Helvetica" w:hAnsi="Helvetica"/>
                <w:b/>
                <w:bCs/>
                <w:color w:val="CB9324"/>
              </w:rPr>
            </w:pPr>
          </w:p>
          <w:p w14:paraId="5311477B" w14:textId="4D14504F" w:rsidR="70292699" w:rsidRDefault="70292699" w:rsidP="70292699">
            <w:pPr>
              <w:ind w:right="-24"/>
              <w:jc w:val="both"/>
              <w:rPr>
                <w:rFonts w:ascii="Helvetica" w:hAnsi="Helvetica"/>
                <w:b/>
                <w:bCs/>
                <w:color w:val="CB9324"/>
              </w:rPr>
            </w:pPr>
          </w:p>
          <w:p w14:paraId="3B1F55B2" w14:textId="0DD5749A" w:rsidR="70292699" w:rsidRDefault="70292699" w:rsidP="70292699">
            <w:pPr>
              <w:ind w:right="-24"/>
              <w:jc w:val="both"/>
              <w:rPr>
                <w:rFonts w:ascii="Helvetica" w:hAnsi="Helvetica"/>
                <w:b/>
                <w:bCs/>
                <w:color w:val="CB9324"/>
              </w:rPr>
            </w:pPr>
          </w:p>
          <w:p w14:paraId="7FFB54B6" w14:textId="6599D4B1" w:rsidR="70292699" w:rsidRDefault="70292699" w:rsidP="70292699">
            <w:pPr>
              <w:ind w:right="-24"/>
              <w:jc w:val="both"/>
              <w:rPr>
                <w:rFonts w:ascii="Helvetica" w:hAnsi="Helvetica"/>
                <w:b/>
                <w:bCs/>
                <w:color w:val="CB9324"/>
              </w:rPr>
            </w:pPr>
          </w:p>
          <w:p w14:paraId="2B696ED8" w14:textId="11B871FE" w:rsidR="70292699" w:rsidRDefault="70292699" w:rsidP="70292699">
            <w:pPr>
              <w:ind w:right="-24"/>
              <w:jc w:val="both"/>
              <w:rPr>
                <w:rFonts w:ascii="Helvetica" w:hAnsi="Helvetica"/>
                <w:b/>
                <w:bCs/>
                <w:color w:val="CB9324"/>
              </w:rPr>
            </w:pPr>
          </w:p>
          <w:p w14:paraId="0FBF3E67" w14:textId="08B4FCFA" w:rsidR="70292699" w:rsidRDefault="70292699" w:rsidP="70292699">
            <w:pPr>
              <w:ind w:right="-24"/>
              <w:jc w:val="both"/>
              <w:rPr>
                <w:rFonts w:ascii="Helvetica" w:hAnsi="Helvetica"/>
                <w:b/>
                <w:bCs/>
                <w:color w:val="CB9324"/>
              </w:rPr>
            </w:pPr>
          </w:p>
          <w:p w14:paraId="0DA28704" w14:textId="4B6C53A4" w:rsidR="70292699" w:rsidRDefault="70292699" w:rsidP="70292699">
            <w:pPr>
              <w:ind w:right="-24"/>
              <w:jc w:val="both"/>
              <w:rPr>
                <w:rFonts w:ascii="Helvetica" w:hAnsi="Helvetica"/>
                <w:b/>
                <w:bCs/>
                <w:color w:val="CB9324"/>
              </w:rPr>
            </w:pPr>
          </w:p>
          <w:p w14:paraId="344848B4" w14:textId="40325E1D" w:rsidR="70292699" w:rsidRDefault="70292699" w:rsidP="70292699">
            <w:pPr>
              <w:ind w:right="-24"/>
              <w:jc w:val="both"/>
              <w:rPr>
                <w:rFonts w:ascii="Helvetica" w:hAnsi="Helvetica"/>
                <w:b/>
                <w:bCs/>
                <w:color w:val="CB9324"/>
              </w:rPr>
            </w:pPr>
          </w:p>
          <w:p w14:paraId="2AE6AA41" w14:textId="3B0E3F5E" w:rsidR="70292699" w:rsidRDefault="70292699" w:rsidP="70292699">
            <w:pPr>
              <w:ind w:right="-24"/>
              <w:jc w:val="both"/>
              <w:rPr>
                <w:rFonts w:ascii="Helvetica" w:hAnsi="Helvetica"/>
                <w:b/>
                <w:bCs/>
                <w:color w:val="CB9324"/>
              </w:rPr>
            </w:pPr>
          </w:p>
          <w:p w14:paraId="53A205F4" w14:textId="77777777" w:rsidR="007870E4" w:rsidRDefault="007870E4" w:rsidP="008C799D">
            <w:pPr>
              <w:ind w:right="-24"/>
              <w:jc w:val="both"/>
              <w:rPr>
                <w:rFonts w:ascii="Helvetica" w:hAnsi="Helvetica"/>
                <w:b/>
                <w:iCs/>
                <w:color w:val="CB9324"/>
              </w:rPr>
            </w:pPr>
          </w:p>
        </w:tc>
      </w:tr>
    </w:tbl>
    <w:p w14:paraId="65604976" w14:textId="77777777" w:rsidR="007870E4" w:rsidRDefault="007870E4" w:rsidP="00AD487B">
      <w:pPr>
        <w:spacing w:after="120" w:line="240" w:lineRule="auto"/>
        <w:ind w:right="-24"/>
        <w:rPr>
          <w:rFonts w:ascii="Helvetica" w:hAnsi="Helvetica"/>
          <w:iCs/>
          <w:color w:val="00B0F0"/>
        </w:rPr>
      </w:pPr>
    </w:p>
    <w:sectPr w:rsidR="007870E4" w:rsidSect="00C32812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9D93D" w14:textId="77777777" w:rsidR="00745FC7" w:rsidRDefault="00745FC7" w:rsidP="008741C4">
      <w:pPr>
        <w:spacing w:after="0" w:line="240" w:lineRule="auto"/>
      </w:pPr>
      <w:r>
        <w:separator/>
      </w:r>
    </w:p>
  </w:endnote>
  <w:endnote w:type="continuationSeparator" w:id="0">
    <w:p w14:paraId="34B23A99" w14:textId="77777777" w:rsidR="00745FC7" w:rsidRDefault="00745FC7" w:rsidP="00874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72894" w14:textId="03D88CBC" w:rsidR="004C529E" w:rsidRDefault="00BE012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87CA0EF" wp14:editId="26E47F62">
              <wp:simplePos x="0" y="0"/>
              <wp:positionH relativeFrom="margin">
                <wp:posOffset>-802640</wp:posOffset>
              </wp:positionH>
              <wp:positionV relativeFrom="margin">
                <wp:posOffset>8415655</wp:posOffset>
              </wp:positionV>
              <wp:extent cx="1257300" cy="1143000"/>
              <wp:effectExtent l="0" t="0" r="0" b="0"/>
              <wp:wrapNone/>
              <wp:docPr id="1021550862" name="Forme en L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7300" cy="1143000"/>
                      </a:xfrm>
                      <a:prstGeom prst="corner">
                        <a:avLst>
                          <a:gd name="adj1" fmla="val 8389"/>
                          <a:gd name="adj2" fmla="val 8389"/>
                        </a:avLst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76780E1">
            <v:shape id="Forme en L 2" style="position:absolute;margin-left:-63.2pt;margin-top:662.65pt;width:99pt;height:90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1257300,1143000" o:spid="_x0000_s1026" fillcolor="#373cf5 [3214]" stroked="f" strokeweight="1pt" path="m,l95886,r,1047114l1257300,1047114r,95886l,1143000,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" w14:anchorId="567134EF">
              <v:stroke joinstyle="miter"/>
              <v:path arrowok="t" o:connecttype="custom" o:connectlocs="0,0;95886,0;95886,1047114;1257300,1047114;1257300,1143000;0,1143000;0,0" o:connectangles="0,0,0,0,0,0,0"/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9221B39" wp14:editId="6F619B2D">
              <wp:simplePos x="0" y="0"/>
              <wp:positionH relativeFrom="page">
                <wp:align>left</wp:align>
              </wp:positionH>
              <wp:positionV relativeFrom="paragraph">
                <wp:posOffset>456565</wp:posOffset>
              </wp:positionV>
              <wp:extent cx="7575550" cy="152400"/>
              <wp:effectExtent l="0" t="0" r="6350" b="0"/>
              <wp:wrapNone/>
              <wp:docPr id="63276346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75550" cy="1524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12000">
                            <a:schemeClr val="bg2">
                              <a:lumMod val="50000"/>
                            </a:schemeClr>
                          </a:gs>
                          <a:gs pos="44000">
                            <a:schemeClr val="bg2">
                              <a:lumMod val="75000"/>
                            </a:schemeClr>
                          </a:gs>
                          <a:gs pos="90000">
                            <a:schemeClr val="bg2">
                              <a:lumMod val="60000"/>
                              <a:lumOff val="40000"/>
                            </a:schemeClr>
                          </a:gs>
                          <a:gs pos="100000">
                            <a:schemeClr val="bg2">
                              <a:lumMod val="20000"/>
                              <a:lumOff val="80000"/>
                            </a:schemeClr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676406C7">
            <v:rect id="Rectangle 1" style="position:absolute;margin-left:0;margin-top:35.95pt;width:596.5pt;height:12pt;z-index:251666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spid="_x0000_s1026" fillcolor="#070a8e [1614]" stroked="f" strokeweight="1pt" w14:anchorId="26CA0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">
              <v:fill type="gradient" color2="#d7d7fd [670]" colors="0 #070b8f;7864f #070b8f;28836f #0b10d6;58982f #878af9" angle="90" focus="100%" rotate="t"/>
              <w10:wrap anchorx="page"/>
            </v:rect>
          </w:pict>
        </mc:Fallback>
      </mc:AlternateContent>
    </w:r>
    <w:ins w:id="1" w:author="EGNELL Edgar" w:date="2024-06-04T18:25:00Z">
      <w:r w:rsidR="004C529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19358" wp14:editId="401E8D07">
                <wp:simplePos x="0" y="0"/>
                <wp:positionH relativeFrom="page">
                  <wp:align>right</wp:align>
                </wp:positionH>
                <wp:positionV relativeFrom="page">
                  <wp:posOffset>9472930</wp:posOffset>
                </wp:positionV>
                <wp:extent cx="1259205" cy="1216660"/>
                <wp:effectExtent l="0" t="0" r="0" b="2540"/>
                <wp:wrapNone/>
                <wp:docPr id="14" name="Triangle isocèl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259205" cy="1216660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  <a:solidFill>
                          <a:srgbClr val="D5106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8E6B0AD" w14:textId="77777777" w:rsidR="004C529E" w:rsidRPr="00510282" w:rsidRDefault="004C529E" w:rsidP="004C529E">
                            <w:pPr>
                              <w:jc w:val="center"/>
                              <w:rPr>
                                <w:rFonts w:ascii="Fira Sans" w:hAnsi="Fira Sans" w:cs="Helvetica"/>
                                <w:b/>
                                <w:bCs/>
                              </w:rPr>
                            </w:pPr>
                            <w:r w:rsidRPr="00510282">
                              <w:rPr>
                                <w:rFonts w:ascii="Fira Sans" w:eastAsia="Times New Roman" w:hAnsi="Fira Sans" w:cs="Helvetica"/>
                                <w:b/>
                                <w:bCs/>
                              </w:rPr>
                              <w:fldChar w:fldCharType="begin"/>
                            </w:r>
                            <w:r w:rsidRPr="00510282">
                              <w:rPr>
                                <w:rFonts w:ascii="Fira Sans" w:hAnsi="Fira Sans" w:cs="Helvetica"/>
                                <w:b/>
                                <w:bCs/>
                              </w:rPr>
                              <w:instrText>PAGE    \* MERGEFORMAT</w:instrText>
                            </w:r>
                            <w:r w:rsidRPr="00510282">
                              <w:rPr>
                                <w:rFonts w:ascii="Fira Sans" w:eastAsia="Times New Roman" w:hAnsi="Fira Sans" w:cs="Helvetica"/>
                                <w:b/>
                                <w:bCs/>
                              </w:rPr>
                              <w:fldChar w:fldCharType="separate"/>
                            </w:r>
                            <w:r w:rsidRPr="00510282">
                              <w:rPr>
                                <w:rFonts w:ascii="Fira Sans" w:eastAsia="Times New Roman" w:hAnsi="Fira Sans" w:cs="Helvetica"/>
                                <w:b/>
                                <w:bCs/>
                                <w:noProof/>
                                <w:color w:val="FFFFFF"/>
                              </w:rPr>
                              <w:t>3</w:t>
                            </w:r>
                            <w:r w:rsidRPr="00510282">
                              <w:rPr>
                                <w:rFonts w:ascii="Fira Sans" w:eastAsia="Times New Roman" w:hAnsi="Fira Sans" w:cs="Helvetica"/>
                                <w:b/>
                                <w:bCs/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61935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14" o:spid="_x0000_s1026" type="#_x0000_t5" style="position:absolute;margin-left:47.95pt;margin-top:745.9pt;width:99.15pt;height:95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" adj="21600" fillcolor="#d51062" stroked="f">
                <o:lock v:ext="edit" aspectratio="t"/>
                <v:textbox>
                  <w:txbxContent>
                    <w:p w14:paraId="78E6B0AD" w14:textId="77777777" w:rsidR="004C529E" w:rsidRPr="00510282" w:rsidRDefault="004C529E" w:rsidP="004C529E">
                      <w:pPr>
                        <w:jc w:val="center"/>
                        <w:rPr>
                          <w:rFonts w:ascii="Fira Sans" w:hAnsi="Fira Sans" w:cs="Helvetica"/>
                          <w:b/>
                          <w:bCs/>
                        </w:rPr>
                      </w:pPr>
                      <w:r w:rsidRPr="00510282">
                        <w:rPr>
                          <w:rFonts w:ascii="Fira Sans" w:eastAsia="Times New Roman" w:hAnsi="Fira Sans" w:cs="Helvetica"/>
                          <w:b/>
                          <w:bCs/>
                        </w:rPr>
                        <w:fldChar w:fldCharType="begin"/>
                      </w:r>
                      <w:r w:rsidRPr="00510282">
                        <w:rPr>
                          <w:rFonts w:ascii="Fira Sans" w:hAnsi="Fira Sans" w:cs="Helvetica"/>
                          <w:b/>
                          <w:bCs/>
                        </w:rPr>
                        <w:instrText>PAGE    \* MERGEFORMAT</w:instrText>
                      </w:r>
                      <w:r w:rsidRPr="00510282">
                        <w:rPr>
                          <w:rFonts w:ascii="Fira Sans" w:eastAsia="Times New Roman" w:hAnsi="Fira Sans" w:cs="Helvetica"/>
                          <w:b/>
                          <w:bCs/>
                        </w:rPr>
                        <w:fldChar w:fldCharType="separate"/>
                      </w:r>
                      <w:r w:rsidRPr="00510282">
                        <w:rPr>
                          <w:rFonts w:ascii="Fira Sans" w:eastAsia="Times New Roman" w:hAnsi="Fira Sans" w:cs="Helvetica"/>
                          <w:b/>
                          <w:bCs/>
                          <w:noProof/>
                          <w:color w:val="FFFFFF"/>
                        </w:rPr>
                        <w:t>3</w:t>
                      </w:r>
                      <w:r w:rsidRPr="00510282">
                        <w:rPr>
                          <w:rFonts w:ascii="Fira Sans" w:eastAsia="Times New Roman" w:hAnsi="Fira Sans" w:cs="Helvetica"/>
                          <w:b/>
                          <w:bCs/>
                          <w:color w:val="FFFFFF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ins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A145F" w14:textId="6895E9C3" w:rsidR="009856E8" w:rsidRPr="00694C57" w:rsidRDefault="009856E8" w:rsidP="00694C57">
    <w:pPr>
      <w:pStyle w:val="Pieddepage"/>
      <w:ind w:left="7230"/>
      <w:rPr>
        <w:i/>
        <w:iCs/>
      </w:rPr>
    </w:pPr>
    <w:r w:rsidRPr="00694C57">
      <w:rPr>
        <w:rFonts w:ascii="Fira Sans" w:hAnsi="Fira Sans"/>
        <w:b/>
        <w:bCs/>
        <w:i/>
        <w:iCs/>
        <w:noProof/>
        <w:color w:val="00B0F0"/>
        <w:sz w:val="44"/>
        <w:szCs w:val="44"/>
      </w:rPr>
      <w:drawing>
        <wp:anchor distT="0" distB="0" distL="114300" distR="114300" simplePos="0" relativeHeight="251668480" behindDoc="0" locked="0" layoutInCell="1" allowOverlap="1" wp14:anchorId="78887647" wp14:editId="32CE8ACA">
          <wp:simplePos x="0" y="0"/>
          <wp:positionH relativeFrom="margin">
            <wp:posOffset>5600700</wp:posOffset>
          </wp:positionH>
          <wp:positionV relativeFrom="paragraph">
            <wp:posOffset>-180975</wp:posOffset>
          </wp:positionV>
          <wp:extent cx="972963" cy="636104"/>
          <wp:effectExtent l="0" t="0" r="0" b="0"/>
          <wp:wrapNone/>
          <wp:docPr id="702135888" name="Image 4" descr="Une image contenant texte, Police, capture d’écran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318206" name="Image 4" descr="Une image contenant texte, Police, capture d’écran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963" cy="6361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4C57">
      <w:rPr>
        <w:i/>
        <w:iCs/>
      </w:rPr>
      <w:t>Dans le cadre</w:t>
    </w:r>
    <w:r w:rsidR="00694C57" w:rsidRPr="00694C57">
      <w:rPr>
        <w:i/>
        <w:iCs/>
      </w:rPr>
      <w:t xml:space="preserve"> 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2FA0E" w14:textId="77777777" w:rsidR="00745FC7" w:rsidRDefault="00745FC7" w:rsidP="008741C4">
      <w:pPr>
        <w:spacing w:after="0" w:line="240" w:lineRule="auto"/>
      </w:pPr>
      <w:r>
        <w:separator/>
      </w:r>
    </w:p>
  </w:footnote>
  <w:footnote w:type="continuationSeparator" w:id="0">
    <w:p w14:paraId="63D19D50" w14:textId="77777777" w:rsidR="00745FC7" w:rsidRDefault="00745FC7" w:rsidP="008741C4">
      <w:pPr>
        <w:spacing w:after="0" w:line="240" w:lineRule="auto"/>
      </w:pPr>
      <w:r>
        <w:continuationSeparator/>
      </w:r>
    </w:p>
  </w:footnote>
  <w:footnote w:id="1">
    <w:p w14:paraId="0E9F10A2" w14:textId="6F03DF02" w:rsidR="00190D2A" w:rsidRDefault="00190D2A">
      <w:pPr>
        <w:pStyle w:val="Notedebasdepage"/>
      </w:pPr>
      <w:r>
        <w:rPr>
          <w:rStyle w:val="Appelnotedebasdep"/>
        </w:rPr>
        <w:footnoteRef/>
      </w:r>
      <w:r>
        <w:t xml:space="preserve"> Accessible aux personnes en situation </w:t>
      </w:r>
      <w:r w:rsidR="00A05D57">
        <w:t>de handicap ou détenteur d’une dérogation</w:t>
      </w:r>
    </w:p>
  </w:footnote>
  <w:footnote w:id="2">
    <w:p w14:paraId="45D02FB0" w14:textId="729FE8EF" w:rsidR="000129B4" w:rsidRDefault="000129B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163098">
        <w:t>L</w:t>
      </w:r>
      <w:r>
        <w:t>es</w:t>
      </w:r>
      <w:r w:rsidR="0028119D">
        <w:t xml:space="preserve"> candidats de moins de deux ans d’existence dans le prix Entrepreneuriat</w:t>
      </w:r>
      <w:r w:rsidR="00163098">
        <w:t xml:space="preserve"> n’ont pas à remplir les années</w:t>
      </w:r>
      <w:r w:rsidR="003E31BD">
        <w:t xml:space="preserve"> pour lesquelles ils ne sont pas concernés</w:t>
      </w:r>
      <w:r w:rsidR="00163098">
        <w:t xml:space="preserve"> </w:t>
      </w:r>
    </w:p>
  </w:footnote>
  <w:footnote w:id="3">
    <w:p w14:paraId="544027E7" w14:textId="0557A4D7" w:rsidR="0029552A" w:rsidRDefault="0029552A">
      <w:pPr>
        <w:pStyle w:val="Notedebasdepage"/>
      </w:pPr>
      <w:r>
        <w:rPr>
          <w:rStyle w:val="Appelnotedebasdep"/>
        </w:rPr>
        <w:footnoteRef/>
      </w:r>
      <w:r>
        <w:t xml:space="preserve"> ETP : équivalent temps plein</w:t>
      </w:r>
      <w:r w:rsidR="008A74E7">
        <w:t>. Deux salariés à mi-temps valent un ETP.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49050" w14:textId="08B7474A" w:rsidR="00F031CA" w:rsidRPr="00223883" w:rsidRDefault="009856E8" w:rsidP="009856E8">
    <w:pPr>
      <w:pStyle w:val="En-tte"/>
      <w:ind w:left="3544"/>
      <w:jc w:val="center"/>
      <w:rPr>
        <w:rFonts w:ascii="Fira Sans" w:hAnsi="Fira Sans"/>
        <w:b/>
        <w:bCs/>
        <w:color w:val="FFFFFF" w:themeColor="background1"/>
        <w:sz w:val="28"/>
        <w:szCs w:val="28"/>
      </w:rPr>
    </w:pPr>
    <w:r w:rsidRPr="00223883">
      <w:rPr>
        <w:rFonts w:ascii="Fira Sans" w:hAnsi="Fira Sans"/>
        <w:b/>
        <w:bCs/>
        <w:noProof/>
        <w:color w:val="FFFFFF" w:themeColor="background1"/>
        <w:sz w:val="28"/>
        <w:szCs w:val="28"/>
        <w:highlight w:val="blu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435ECC0" wp14:editId="1542DC3C">
              <wp:simplePos x="0" y="0"/>
              <wp:positionH relativeFrom="margin">
                <wp:posOffset>5274945</wp:posOffset>
              </wp:positionH>
              <wp:positionV relativeFrom="margin">
                <wp:posOffset>-455930</wp:posOffset>
              </wp:positionV>
              <wp:extent cx="1257300" cy="2806811"/>
              <wp:effectExtent l="0" t="0" r="0" b="0"/>
              <wp:wrapNone/>
              <wp:docPr id="1115245267" name="Forme en L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257300" cy="2806811"/>
                      </a:xfrm>
                      <a:prstGeom prst="corner">
                        <a:avLst>
                          <a:gd name="adj1" fmla="val 8389"/>
                          <a:gd name="adj2" fmla="val 8389"/>
                        </a:avLst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E0838B" id="Forme en L 2" o:spid="_x0000_s1026" style="position:absolute;margin-left:415.35pt;margin-top:-35.9pt;width:99pt;height:221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1257300,2806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" path="m,l105475,r,2701336l1257300,2701336r,105475l,2806811,,xe" fillcolor="#373cf5 [3214]" stroked="f" strokeweight="1pt">
              <v:stroke joinstyle="miter"/>
              <v:path arrowok="t" o:connecttype="custom" o:connectlocs="0,0;105475,0;105475,2701336;1257300,2701336;1257300,2806811;0,2806811;0,0" o:connectangles="0,0,0,0,0,0,0"/>
              <w10:wrap anchorx="margin" anchory="margin"/>
            </v:shape>
          </w:pict>
        </mc:Fallback>
      </mc:AlternateContent>
    </w:r>
    <w:r w:rsidR="00461CF6" w:rsidRPr="00223883">
      <w:rPr>
        <w:rFonts w:ascii="Fira Sans" w:hAnsi="Fira Sans"/>
        <w:b/>
        <w:bCs/>
        <w:noProof/>
        <w:color w:val="FFFFFF" w:themeColor="background1"/>
        <w:sz w:val="28"/>
        <w:szCs w:val="28"/>
        <w:highlight w:val="blu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B041D5" wp14:editId="13610E25">
              <wp:simplePos x="0" y="0"/>
              <wp:positionH relativeFrom="page">
                <wp:posOffset>-12700</wp:posOffset>
              </wp:positionH>
              <wp:positionV relativeFrom="paragraph">
                <wp:posOffset>-449580</wp:posOffset>
              </wp:positionV>
              <wp:extent cx="7575550" cy="152400"/>
              <wp:effectExtent l="0" t="0" r="6350" b="2540"/>
              <wp:wrapNone/>
              <wp:docPr id="55937267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75550" cy="1524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12000">
                            <a:schemeClr val="bg2">
                              <a:lumMod val="50000"/>
                            </a:schemeClr>
                          </a:gs>
                          <a:gs pos="44000">
                            <a:schemeClr val="bg2">
                              <a:lumMod val="75000"/>
                            </a:schemeClr>
                          </a:gs>
                          <a:gs pos="90000">
                            <a:schemeClr val="bg2">
                              <a:lumMod val="60000"/>
                              <a:lumOff val="40000"/>
                            </a:schemeClr>
                          </a:gs>
                          <a:gs pos="100000">
                            <a:schemeClr val="bg2">
                              <a:lumMod val="20000"/>
                              <a:lumOff val="80000"/>
                            </a:schemeClr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5E07CC" id="Rectangle 1" o:spid="_x0000_s1026" style="position:absolute;margin-left:-1pt;margin-top:-35.4pt;width:596.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" fillcolor="#070a8e [1614]" stroked="f" strokeweight="1pt">
              <v:fill color2="#d7d7fd [670]" rotate="t" angle="90" colors="0 #070b8f;7864f #070b8f;28836f #0b10d6;58982f #878af9" focus="100%" type="gradient"/>
              <w10:wrap anchorx="page"/>
            </v:rect>
          </w:pict>
        </mc:Fallback>
      </mc:AlternateContent>
    </w:r>
    <w:r w:rsidR="00221EF7">
      <w:rPr>
        <w:rFonts w:ascii="Fira Sans" w:hAnsi="Fira Sans"/>
        <w:b/>
        <w:bCs/>
        <w:color w:val="FFFFFF" w:themeColor="background1"/>
        <w:sz w:val="28"/>
        <w:szCs w:val="28"/>
        <w:highlight w:val="blue"/>
      </w:rPr>
      <w:t>FORMULAIRE</w:t>
    </w:r>
    <w:r w:rsidR="00136002">
      <w:rPr>
        <w:rFonts w:ascii="Fira Sans" w:hAnsi="Fira Sans"/>
        <w:b/>
        <w:bCs/>
        <w:color w:val="FFFFFF" w:themeColor="background1"/>
        <w:sz w:val="28"/>
        <w:szCs w:val="28"/>
        <w:highlight w:val="blue"/>
      </w:rPr>
      <w:t xml:space="preserve"> DE CANDIDATURE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256AE"/>
    <w:multiLevelType w:val="hybridMultilevel"/>
    <w:tmpl w:val="411C4D70"/>
    <w:lvl w:ilvl="0" w:tplc="2D0EEE48">
      <w:start w:val="9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C0A6E"/>
    <w:multiLevelType w:val="hybridMultilevel"/>
    <w:tmpl w:val="E2765474"/>
    <w:lvl w:ilvl="0" w:tplc="45625756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D794B"/>
    <w:multiLevelType w:val="hybridMultilevel"/>
    <w:tmpl w:val="E30CF27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2035F6"/>
    <w:multiLevelType w:val="hybridMultilevel"/>
    <w:tmpl w:val="E30CF27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B92D20"/>
    <w:multiLevelType w:val="hybridMultilevel"/>
    <w:tmpl w:val="9EC69F68"/>
    <w:lvl w:ilvl="0" w:tplc="2D0EEE48">
      <w:start w:val="9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A01A4"/>
    <w:multiLevelType w:val="hybridMultilevel"/>
    <w:tmpl w:val="E30CF27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AE4BA8"/>
    <w:multiLevelType w:val="hybridMultilevel"/>
    <w:tmpl w:val="7CC0596C"/>
    <w:lvl w:ilvl="0" w:tplc="CCBAB2C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8F489"/>
    <w:multiLevelType w:val="hybridMultilevel"/>
    <w:tmpl w:val="F9DCF7F2"/>
    <w:lvl w:ilvl="0" w:tplc="AFCCC72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B00E4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B811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5009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2EC4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C018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B01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A0F0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7826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82D04"/>
    <w:multiLevelType w:val="hybridMultilevel"/>
    <w:tmpl w:val="B930F5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E354E"/>
    <w:multiLevelType w:val="hybridMultilevel"/>
    <w:tmpl w:val="B5AE4486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A4C25C6"/>
    <w:multiLevelType w:val="hybridMultilevel"/>
    <w:tmpl w:val="B688FA36"/>
    <w:lvl w:ilvl="0" w:tplc="CCBAB2C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E29A3"/>
    <w:multiLevelType w:val="hybridMultilevel"/>
    <w:tmpl w:val="215ADAE0"/>
    <w:lvl w:ilvl="0" w:tplc="600E89CE">
      <w:start w:val="6"/>
      <w:numFmt w:val="bullet"/>
      <w:lvlText w:val="-"/>
      <w:lvlJc w:val="left"/>
      <w:pPr>
        <w:ind w:left="720" w:hanging="360"/>
      </w:pPr>
      <w:rPr>
        <w:rFonts w:ascii="Fira Sans" w:eastAsiaTheme="minorHAnsi" w:hAnsi="Fira San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8391F"/>
    <w:multiLevelType w:val="hybridMultilevel"/>
    <w:tmpl w:val="B930F5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160B0D"/>
    <w:multiLevelType w:val="hybridMultilevel"/>
    <w:tmpl w:val="4F5CFA56"/>
    <w:lvl w:ilvl="0" w:tplc="2D0EEE48">
      <w:start w:val="9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B5BA3"/>
    <w:multiLevelType w:val="hybridMultilevel"/>
    <w:tmpl w:val="B930F5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678FA"/>
    <w:multiLevelType w:val="hybridMultilevel"/>
    <w:tmpl w:val="7CEA895A"/>
    <w:lvl w:ilvl="0" w:tplc="EB524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5D451D"/>
    <w:multiLevelType w:val="hybridMultilevel"/>
    <w:tmpl w:val="947E54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141B39"/>
    <w:multiLevelType w:val="hybridMultilevel"/>
    <w:tmpl w:val="DD0E11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78D50C2"/>
    <w:multiLevelType w:val="hybridMultilevel"/>
    <w:tmpl w:val="EED4C8FE"/>
    <w:lvl w:ilvl="0" w:tplc="2D0EEE48">
      <w:start w:val="9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84FA4"/>
    <w:multiLevelType w:val="hybridMultilevel"/>
    <w:tmpl w:val="18500BD4"/>
    <w:lvl w:ilvl="0" w:tplc="2D0EEE48">
      <w:start w:val="9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820FC"/>
    <w:multiLevelType w:val="hybridMultilevel"/>
    <w:tmpl w:val="1A769688"/>
    <w:lvl w:ilvl="0" w:tplc="5B7039A8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4D4A8BCC">
      <w:numFmt w:val="bullet"/>
      <w:lvlText w:val="-"/>
      <w:lvlJc w:val="left"/>
      <w:pPr>
        <w:ind w:left="1080" w:hanging="360"/>
      </w:pPr>
      <w:rPr>
        <w:rFonts w:ascii="Tahoma" w:eastAsia="Calibri" w:hAnsi="Tahoma" w:cs="Tahoma"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C2011B"/>
    <w:multiLevelType w:val="hybridMultilevel"/>
    <w:tmpl w:val="12A221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C49F7"/>
    <w:multiLevelType w:val="hybridMultilevel"/>
    <w:tmpl w:val="59965CF2"/>
    <w:lvl w:ilvl="0" w:tplc="E3000E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E00D4"/>
    <w:multiLevelType w:val="hybridMultilevel"/>
    <w:tmpl w:val="B930F5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2A79B1"/>
    <w:multiLevelType w:val="multilevel"/>
    <w:tmpl w:val="B648811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  <w:b/>
        <w:color w:val="CB9324"/>
        <w:u w:val="single"/>
      </w:rPr>
    </w:lvl>
    <w:lvl w:ilvl="1">
      <w:start w:val="2"/>
      <w:numFmt w:val="decimal"/>
      <w:lvlText w:val="%1-%2"/>
      <w:lvlJc w:val="left"/>
      <w:pPr>
        <w:ind w:left="495" w:hanging="495"/>
      </w:pPr>
      <w:rPr>
        <w:rFonts w:hint="default"/>
        <w:b/>
        <w:color w:val="CB9324"/>
        <w:u w:val="single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color w:val="CB9324"/>
        <w:u w:val="single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  <w:color w:val="CB9324"/>
        <w:u w:val="single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color w:val="CB9324"/>
        <w:u w:val="single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  <w:color w:val="CB9324"/>
        <w:u w:val="single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color w:val="CB9324"/>
        <w:u w:val="single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  <w:color w:val="CB9324"/>
        <w:u w:val="single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  <w:color w:val="CB9324"/>
        <w:u w:val="single"/>
      </w:rPr>
    </w:lvl>
  </w:abstractNum>
  <w:abstractNum w:abstractNumId="25" w15:restartNumberingAfterBreak="0">
    <w:nsid w:val="6F4D3D62"/>
    <w:multiLevelType w:val="hybridMultilevel"/>
    <w:tmpl w:val="E30CF27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2C9574D"/>
    <w:multiLevelType w:val="hybridMultilevel"/>
    <w:tmpl w:val="EA0ED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FB1572"/>
    <w:multiLevelType w:val="hybridMultilevel"/>
    <w:tmpl w:val="B930F5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77E57"/>
    <w:multiLevelType w:val="hybridMultilevel"/>
    <w:tmpl w:val="A4D652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223022"/>
    <w:multiLevelType w:val="hybridMultilevel"/>
    <w:tmpl w:val="E30CF27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E7A5316"/>
    <w:multiLevelType w:val="hybridMultilevel"/>
    <w:tmpl w:val="E30CF27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3325032">
    <w:abstractNumId w:val="7"/>
  </w:num>
  <w:num w:numId="2" w16cid:durableId="279655581">
    <w:abstractNumId w:val="18"/>
  </w:num>
  <w:num w:numId="3" w16cid:durableId="996571769">
    <w:abstractNumId w:val="13"/>
  </w:num>
  <w:num w:numId="4" w16cid:durableId="1567296215">
    <w:abstractNumId w:val="0"/>
  </w:num>
  <w:num w:numId="5" w16cid:durableId="567305386">
    <w:abstractNumId w:val="4"/>
  </w:num>
  <w:num w:numId="6" w16cid:durableId="391007583">
    <w:abstractNumId w:val="17"/>
  </w:num>
  <w:num w:numId="7" w16cid:durableId="593392817">
    <w:abstractNumId w:val="26"/>
  </w:num>
  <w:num w:numId="8" w16cid:durableId="93599576">
    <w:abstractNumId w:val="19"/>
  </w:num>
  <w:num w:numId="9" w16cid:durableId="1033457287">
    <w:abstractNumId w:val="16"/>
  </w:num>
  <w:num w:numId="10" w16cid:durableId="353313850">
    <w:abstractNumId w:val="20"/>
  </w:num>
  <w:num w:numId="11" w16cid:durableId="293752919">
    <w:abstractNumId w:val="28"/>
  </w:num>
  <w:num w:numId="12" w16cid:durableId="348337564">
    <w:abstractNumId w:val="21"/>
  </w:num>
  <w:num w:numId="13" w16cid:durableId="208223761">
    <w:abstractNumId w:val="23"/>
  </w:num>
  <w:num w:numId="14" w16cid:durableId="370689037">
    <w:abstractNumId w:val="12"/>
  </w:num>
  <w:num w:numId="15" w16cid:durableId="1013267300">
    <w:abstractNumId w:val="8"/>
  </w:num>
  <w:num w:numId="16" w16cid:durableId="1667827598">
    <w:abstractNumId w:val="27"/>
  </w:num>
  <w:num w:numId="17" w16cid:durableId="858350024">
    <w:abstractNumId w:val="14"/>
  </w:num>
  <w:num w:numId="18" w16cid:durableId="807431394">
    <w:abstractNumId w:val="9"/>
  </w:num>
  <w:num w:numId="19" w16cid:durableId="1754618396">
    <w:abstractNumId w:val="6"/>
  </w:num>
  <w:num w:numId="20" w16cid:durableId="1940134414">
    <w:abstractNumId w:val="24"/>
  </w:num>
  <w:num w:numId="21" w16cid:durableId="1043600953">
    <w:abstractNumId w:val="10"/>
  </w:num>
  <w:num w:numId="22" w16cid:durableId="520357276">
    <w:abstractNumId w:val="22"/>
  </w:num>
  <w:num w:numId="23" w16cid:durableId="2022773657">
    <w:abstractNumId w:val="15"/>
  </w:num>
  <w:num w:numId="24" w16cid:durableId="336544670">
    <w:abstractNumId w:val="5"/>
  </w:num>
  <w:num w:numId="25" w16cid:durableId="385107206">
    <w:abstractNumId w:val="2"/>
  </w:num>
  <w:num w:numId="26" w16cid:durableId="394283531">
    <w:abstractNumId w:val="25"/>
  </w:num>
  <w:num w:numId="27" w16cid:durableId="1239906333">
    <w:abstractNumId w:val="30"/>
  </w:num>
  <w:num w:numId="28" w16cid:durableId="1573855107">
    <w:abstractNumId w:val="3"/>
  </w:num>
  <w:num w:numId="29" w16cid:durableId="125128753">
    <w:abstractNumId w:val="1"/>
  </w:num>
  <w:num w:numId="30" w16cid:durableId="1201480219">
    <w:abstractNumId w:val="11"/>
  </w:num>
  <w:num w:numId="31" w16cid:durableId="1135176569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GNELL Edgar">
    <w15:presenceInfo w15:providerId="AD" w15:userId="S::EGNELL@ccifrance.fr::9ca0f4ef-8b6d-4a2a-9c40-853ffe24a5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06E"/>
    <w:rsid w:val="000129B4"/>
    <w:rsid w:val="0002006E"/>
    <w:rsid w:val="000265DF"/>
    <w:rsid w:val="00037C28"/>
    <w:rsid w:val="000425AE"/>
    <w:rsid w:val="000721AE"/>
    <w:rsid w:val="00092ADB"/>
    <w:rsid w:val="000A2DE8"/>
    <w:rsid w:val="000C339B"/>
    <w:rsid w:val="000D4B32"/>
    <w:rsid w:val="000D7C3F"/>
    <w:rsid w:val="000E1224"/>
    <w:rsid w:val="000F271D"/>
    <w:rsid w:val="000F504D"/>
    <w:rsid w:val="000F628C"/>
    <w:rsid w:val="001059F1"/>
    <w:rsid w:val="0010703C"/>
    <w:rsid w:val="00125F38"/>
    <w:rsid w:val="00134A0B"/>
    <w:rsid w:val="00136002"/>
    <w:rsid w:val="001560DB"/>
    <w:rsid w:val="00161C2D"/>
    <w:rsid w:val="00163098"/>
    <w:rsid w:val="00167803"/>
    <w:rsid w:val="00181888"/>
    <w:rsid w:val="00187809"/>
    <w:rsid w:val="00190D2A"/>
    <w:rsid w:val="0019346A"/>
    <w:rsid w:val="00193502"/>
    <w:rsid w:val="00196D33"/>
    <w:rsid w:val="001A4D18"/>
    <w:rsid w:val="001A5115"/>
    <w:rsid w:val="001B335C"/>
    <w:rsid w:val="001C5111"/>
    <w:rsid w:val="001D12EF"/>
    <w:rsid w:val="001F55E7"/>
    <w:rsid w:val="0020070E"/>
    <w:rsid w:val="00206502"/>
    <w:rsid w:val="002212FA"/>
    <w:rsid w:val="00221D8C"/>
    <w:rsid w:val="00221EF7"/>
    <w:rsid w:val="00223883"/>
    <w:rsid w:val="00230B2D"/>
    <w:rsid w:val="00233092"/>
    <w:rsid w:val="002347C2"/>
    <w:rsid w:val="00243927"/>
    <w:rsid w:val="002668ED"/>
    <w:rsid w:val="00272077"/>
    <w:rsid w:val="0028119D"/>
    <w:rsid w:val="002836CC"/>
    <w:rsid w:val="0029406E"/>
    <w:rsid w:val="0029552A"/>
    <w:rsid w:val="002A0B08"/>
    <w:rsid w:val="002B52B6"/>
    <w:rsid w:val="002C32BC"/>
    <w:rsid w:val="002C3960"/>
    <w:rsid w:val="002C3EAA"/>
    <w:rsid w:val="002D3CCA"/>
    <w:rsid w:val="002E3B06"/>
    <w:rsid w:val="002F01CE"/>
    <w:rsid w:val="002F1636"/>
    <w:rsid w:val="002F6840"/>
    <w:rsid w:val="002F7E08"/>
    <w:rsid w:val="003064E6"/>
    <w:rsid w:val="00306FE0"/>
    <w:rsid w:val="00307256"/>
    <w:rsid w:val="00313F3E"/>
    <w:rsid w:val="0032298C"/>
    <w:rsid w:val="00323A47"/>
    <w:rsid w:val="00335102"/>
    <w:rsid w:val="00341FF0"/>
    <w:rsid w:val="0034411F"/>
    <w:rsid w:val="0036189F"/>
    <w:rsid w:val="00367FE4"/>
    <w:rsid w:val="00372A14"/>
    <w:rsid w:val="00375644"/>
    <w:rsid w:val="00383744"/>
    <w:rsid w:val="003A1CF0"/>
    <w:rsid w:val="003A6D24"/>
    <w:rsid w:val="003B3246"/>
    <w:rsid w:val="003B51D3"/>
    <w:rsid w:val="003B5516"/>
    <w:rsid w:val="003B5AD6"/>
    <w:rsid w:val="003B648E"/>
    <w:rsid w:val="003B6B45"/>
    <w:rsid w:val="003D6357"/>
    <w:rsid w:val="003E31BD"/>
    <w:rsid w:val="003F3937"/>
    <w:rsid w:val="004022BD"/>
    <w:rsid w:val="0040658C"/>
    <w:rsid w:val="0040776E"/>
    <w:rsid w:val="004123B5"/>
    <w:rsid w:val="00412C83"/>
    <w:rsid w:val="00421255"/>
    <w:rsid w:val="00426501"/>
    <w:rsid w:val="00436655"/>
    <w:rsid w:val="00442A6B"/>
    <w:rsid w:val="00456440"/>
    <w:rsid w:val="00456989"/>
    <w:rsid w:val="00461CF6"/>
    <w:rsid w:val="00461D3C"/>
    <w:rsid w:val="00462B87"/>
    <w:rsid w:val="00463546"/>
    <w:rsid w:val="004751CD"/>
    <w:rsid w:val="004773BF"/>
    <w:rsid w:val="00480941"/>
    <w:rsid w:val="00481620"/>
    <w:rsid w:val="0048540F"/>
    <w:rsid w:val="00486AF1"/>
    <w:rsid w:val="004925CA"/>
    <w:rsid w:val="00494316"/>
    <w:rsid w:val="004A3B6E"/>
    <w:rsid w:val="004A70F3"/>
    <w:rsid w:val="004B55D7"/>
    <w:rsid w:val="004C529E"/>
    <w:rsid w:val="004C63A6"/>
    <w:rsid w:val="004D462D"/>
    <w:rsid w:val="004D64D4"/>
    <w:rsid w:val="004E482E"/>
    <w:rsid w:val="004E56B4"/>
    <w:rsid w:val="00503D32"/>
    <w:rsid w:val="005064DE"/>
    <w:rsid w:val="00510282"/>
    <w:rsid w:val="00516C96"/>
    <w:rsid w:val="00520C12"/>
    <w:rsid w:val="00550861"/>
    <w:rsid w:val="005572C0"/>
    <w:rsid w:val="005658BD"/>
    <w:rsid w:val="0057229B"/>
    <w:rsid w:val="00575179"/>
    <w:rsid w:val="00575CB3"/>
    <w:rsid w:val="00577B25"/>
    <w:rsid w:val="00596B97"/>
    <w:rsid w:val="005A1DDD"/>
    <w:rsid w:val="005A5E5D"/>
    <w:rsid w:val="005A6285"/>
    <w:rsid w:val="005B15FD"/>
    <w:rsid w:val="005B4E88"/>
    <w:rsid w:val="005C7AD7"/>
    <w:rsid w:val="005E7DF1"/>
    <w:rsid w:val="005F7747"/>
    <w:rsid w:val="00601EB3"/>
    <w:rsid w:val="0060597C"/>
    <w:rsid w:val="0062332B"/>
    <w:rsid w:val="00624A14"/>
    <w:rsid w:val="00627256"/>
    <w:rsid w:val="006328E0"/>
    <w:rsid w:val="00635C4A"/>
    <w:rsid w:val="00636B4B"/>
    <w:rsid w:val="00644E79"/>
    <w:rsid w:val="006506B0"/>
    <w:rsid w:val="00651B2D"/>
    <w:rsid w:val="0065218E"/>
    <w:rsid w:val="006538F4"/>
    <w:rsid w:val="0065519C"/>
    <w:rsid w:val="006630BD"/>
    <w:rsid w:val="00672594"/>
    <w:rsid w:val="00676257"/>
    <w:rsid w:val="006806E7"/>
    <w:rsid w:val="00686F6E"/>
    <w:rsid w:val="006901CC"/>
    <w:rsid w:val="0069167E"/>
    <w:rsid w:val="00694C57"/>
    <w:rsid w:val="006B24C2"/>
    <w:rsid w:val="006C29E8"/>
    <w:rsid w:val="006C4C43"/>
    <w:rsid w:val="006C7AA9"/>
    <w:rsid w:val="006D71BA"/>
    <w:rsid w:val="006E66A1"/>
    <w:rsid w:val="006F5C9E"/>
    <w:rsid w:val="0072059B"/>
    <w:rsid w:val="0072237D"/>
    <w:rsid w:val="00732318"/>
    <w:rsid w:val="00735871"/>
    <w:rsid w:val="00735E7B"/>
    <w:rsid w:val="007400EF"/>
    <w:rsid w:val="00740729"/>
    <w:rsid w:val="007427CD"/>
    <w:rsid w:val="00745FC7"/>
    <w:rsid w:val="00760C27"/>
    <w:rsid w:val="007768EB"/>
    <w:rsid w:val="007870E4"/>
    <w:rsid w:val="007A073D"/>
    <w:rsid w:val="007B1514"/>
    <w:rsid w:val="007B457F"/>
    <w:rsid w:val="007C3E85"/>
    <w:rsid w:val="007C3F5E"/>
    <w:rsid w:val="007F5B1F"/>
    <w:rsid w:val="007F6076"/>
    <w:rsid w:val="00805D35"/>
    <w:rsid w:val="008116BA"/>
    <w:rsid w:val="00830200"/>
    <w:rsid w:val="008413CF"/>
    <w:rsid w:val="00844DEE"/>
    <w:rsid w:val="008547BB"/>
    <w:rsid w:val="00866FA3"/>
    <w:rsid w:val="008741C4"/>
    <w:rsid w:val="00884258"/>
    <w:rsid w:val="00894D79"/>
    <w:rsid w:val="008A214B"/>
    <w:rsid w:val="008A74E7"/>
    <w:rsid w:val="008B6D4F"/>
    <w:rsid w:val="008C1F4F"/>
    <w:rsid w:val="008C301D"/>
    <w:rsid w:val="008C31B2"/>
    <w:rsid w:val="008E2A93"/>
    <w:rsid w:val="008F5E18"/>
    <w:rsid w:val="00912E03"/>
    <w:rsid w:val="00922682"/>
    <w:rsid w:val="00924FC9"/>
    <w:rsid w:val="00942958"/>
    <w:rsid w:val="0094333E"/>
    <w:rsid w:val="009510E8"/>
    <w:rsid w:val="00960F84"/>
    <w:rsid w:val="00974BD3"/>
    <w:rsid w:val="0098514E"/>
    <w:rsid w:val="009856E8"/>
    <w:rsid w:val="009909D4"/>
    <w:rsid w:val="009913F4"/>
    <w:rsid w:val="009A33D8"/>
    <w:rsid w:val="009A5A0A"/>
    <w:rsid w:val="009B11C0"/>
    <w:rsid w:val="009B1826"/>
    <w:rsid w:val="009C0301"/>
    <w:rsid w:val="009D20F2"/>
    <w:rsid w:val="009E10D5"/>
    <w:rsid w:val="009F77D4"/>
    <w:rsid w:val="00A019B0"/>
    <w:rsid w:val="00A05D57"/>
    <w:rsid w:val="00A10A12"/>
    <w:rsid w:val="00A1464C"/>
    <w:rsid w:val="00A15B0F"/>
    <w:rsid w:val="00A17A36"/>
    <w:rsid w:val="00A31E4C"/>
    <w:rsid w:val="00A31ED1"/>
    <w:rsid w:val="00A60D1C"/>
    <w:rsid w:val="00A83183"/>
    <w:rsid w:val="00A8734B"/>
    <w:rsid w:val="00A92959"/>
    <w:rsid w:val="00A92A4A"/>
    <w:rsid w:val="00A93D27"/>
    <w:rsid w:val="00A9562E"/>
    <w:rsid w:val="00A96D53"/>
    <w:rsid w:val="00AA739C"/>
    <w:rsid w:val="00AB47F1"/>
    <w:rsid w:val="00AC5813"/>
    <w:rsid w:val="00AD487B"/>
    <w:rsid w:val="00AE0CC2"/>
    <w:rsid w:val="00AE4E26"/>
    <w:rsid w:val="00AE51B1"/>
    <w:rsid w:val="00B17DE8"/>
    <w:rsid w:val="00B261C9"/>
    <w:rsid w:val="00B30425"/>
    <w:rsid w:val="00B34D06"/>
    <w:rsid w:val="00B415CF"/>
    <w:rsid w:val="00B5231B"/>
    <w:rsid w:val="00B56EE2"/>
    <w:rsid w:val="00B70C80"/>
    <w:rsid w:val="00B863C9"/>
    <w:rsid w:val="00B922FA"/>
    <w:rsid w:val="00BA2543"/>
    <w:rsid w:val="00BA5B59"/>
    <w:rsid w:val="00BB1B1F"/>
    <w:rsid w:val="00BB7476"/>
    <w:rsid w:val="00BE0123"/>
    <w:rsid w:val="00BE22D3"/>
    <w:rsid w:val="00BE7CE6"/>
    <w:rsid w:val="00BF432A"/>
    <w:rsid w:val="00C02F66"/>
    <w:rsid w:val="00C20473"/>
    <w:rsid w:val="00C26BC6"/>
    <w:rsid w:val="00C276B5"/>
    <w:rsid w:val="00C32378"/>
    <w:rsid w:val="00C32812"/>
    <w:rsid w:val="00C46E67"/>
    <w:rsid w:val="00C55F79"/>
    <w:rsid w:val="00C61DFE"/>
    <w:rsid w:val="00C870BD"/>
    <w:rsid w:val="00C94848"/>
    <w:rsid w:val="00CA2227"/>
    <w:rsid w:val="00CA6B86"/>
    <w:rsid w:val="00CB696C"/>
    <w:rsid w:val="00CC2013"/>
    <w:rsid w:val="00CC7CD6"/>
    <w:rsid w:val="00CD0FCE"/>
    <w:rsid w:val="00CD6971"/>
    <w:rsid w:val="00D01A36"/>
    <w:rsid w:val="00D11B0B"/>
    <w:rsid w:val="00D13E06"/>
    <w:rsid w:val="00D4490B"/>
    <w:rsid w:val="00D45AD1"/>
    <w:rsid w:val="00D500EE"/>
    <w:rsid w:val="00D51DBD"/>
    <w:rsid w:val="00D60246"/>
    <w:rsid w:val="00D62142"/>
    <w:rsid w:val="00D722C4"/>
    <w:rsid w:val="00D77670"/>
    <w:rsid w:val="00D94C0F"/>
    <w:rsid w:val="00D96E36"/>
    <w:rsid w:val="00DA4933"/>
    <w:rsid w:val="00DB61AE"/>
    <w:rsid w:val="00DC2725"/>
    <w:rsid w:val="00DE551C"/>
    <w:rsid w:val="00DE5A4F"/>
    <w:rsid w:val="00DF5F78"/>
    <w:rsid w:val="00E000AA"/>
    <w:rsid w:val="00E16C89"/>
    <w:rsid w:val="00E5578A"/>
    <w:rsid w:val="00E71494"/>
    <w:rsid w:val="00E71F84"/>
    <w:rsid w:val="00E74FC6"/>
    <w:rsid w:val="00E835E0"/>
    <w:rsid w:val="00EA1398"/>
    <w:rsid w:val="00EA7B6E"/>
    <w:rsid w:val="00EC047C"/>
    <w:rsid w:val="00EC2C90"/>
    <w:rsid w:val="00ED3547"/>
    <w:rsid w:val="00ED6DCF"/>
    <w:rsid w:val="00EE0276"/>
    <w:rsid w:val="00EE6BE0"/>
    <w:rsid w:val="00EE7BC0"/>
    <w:rsid w:val="00EF6FE4"/>
    <w:rsid w:val="00F014CA"/>
    <w:rsid w:val="00F031CA"/>
    <w:rsid w:val="00F15F6F"/>
    <w:rsid w:val="00F16AF7"/>
    <w:rsid w:val="00F270B2"/>
    <w:rsid w:val="00F32347"/>
    <w:rsid w:val="00F46135"/>
    <w:rsid w:val="00F5241E"/>
    <w:rsid w:val="00F64A8C"/>
    <w:rsid w:val="00F75A72"/>
    <w:rsid w:val="00F7683C"/>
    <w:rsid w:val="00F8045C"/>
    <w:rsid w:val="00F865F1"/>
    <w:rsid w:val="00FA51E5"/>
    <w:rsid w:val="00FB3D75"/>
    <w:rsid w:val="00FC408C"/>
    <w:rsid w:val="00FC768C"/>
    <w:rsid w:val="00FD26BF"/>
    <w:rsid w:val="00FD4C87"/>
    <w:rsid w:val="0B45833D"/>
    <w:rsid w:val="11636401"/>
    <w:rsid w:val="17570CC6"/>
    <w:rsid w:val="23CED250"/>
    <w:rsid w:val="2BB1A984"/>
    <w:rsid w:val="2C9A3200"/>
    <w:rsid w:val="2CDF3A81"/>
    <w:rsid w:val="31A18867"/>
    <w:rsid w:val="3EE73C1A"/>
    <w:rsid w:val="41AD97D8"/>
    <w:rsid w:val="44D7B205"/>
    <w:rsid w:val="4B08EE65"/>
    <w:rsid w:val="4C0B06E0"/>
    <w:rsid w:val="4D63F2DE"/>
    <w:rsid w:val="52C925D6"/>
    <w:rsid w:val="5640B63C"/>
    <w:rsid w:val="5A1B7A63"/>
    <w:rsid w:val="5CCE106D"/>
    <w:rsid w:val="6225E04A"/>
    <w:rsid w:val="680CD9BD"/>
    <w:rsid w:val="70292699"/>
    <w:rsid w:val="73081AA2"/>
    <w:rsid w:val="75001664"/>
    <w:rsid w:val="75B30FAC"/>
    <w:rsid w:val="75C3E827"/>
    <w:rsid w:val="7604A127"/>
    <w:rsid w:val="78861B60"/>
    <w:rsid w:val="78AA1ABF"/>
    <w:rsid w:val="7E71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5B738"/>
  <w15:chartTrackingRefBased/>
  <w15:docId w15:val="{6A9DC3DD-23A2-4052-B531-DC0CF33B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927"/>
  </w:style>
  <w:style w:type="paragraph" w:styleId="Titre1">
    <w:name w:val="heading 1"/>
    <w:basedOn w:val="Normal"/>
    <w:next w:val="Normal"/>
    <w:link w:val="Titre1Car"/>
    <w:uiPriority w:val="9"/>
    <w:qFormat/>
    <w:rsid w:val="000200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7FA7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0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7FA7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2006E"/>
    <w:pPr>
      <w:keepNext/>
      <w:keepLines/>
      <w:spacing w:before="160" w:after="80"/>
      <w:outlineLvl w:val="2"/>
    </w:pPr>
    <w:rPr>
      <w:rFonts w:eastAsiaTheme="majorEastAsia" w:cstheme="majorBidi"/>
      <w:color w:val="007FA7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200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7FA7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2006E"/>
    <w:pPr>
      <w:keepNext/>
      <w:keepLines/>
      <w:spacing w:before="80" w:after="40"/>
      <w:outlineLvl w:val="4"/>
    </w:pPr>
    <w:rPr>
      <w:rFonts w:eastAsiaTheme="majorEastAsia" w:cstheme="majorBidi"/>
      <w:color w:val="007FA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200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00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00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00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2006E"/>
    <w:rPr>
      <w:rFonts w:asciiTheme="majorHAnsi" w:eastAsiaTheme="majorEastAsia" w:hAnsiTheme="majorHAnsi" w:cstheme="majorBidi"/>
      <w:color w:val="007FA7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2006E"/>
    <w:rPr>
      <w:rFonts w:asciiTheme="majorHAnsi" w:eastAsiaTheme="majorEastAsia" w:hAnsiTheme="majorHAnsi" w:cstheme="majorBidi"/>
      <w:color w:val="007FA7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2006E"/>
    <w:rPr>
      <w:rFonts w:eastAsiaTheme="majorEastAsia" w:cstheme="majorBidi"/>
      <w:color w:val="007FA7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2006E"/>
    <w:rPr>
      <w:rFonts w:eastAsiaTheme="majorEastAsia" w:cstheme="majorBidi"/>
      <w:i/>
      <w:iCs/>
      <w:color w:val="007FA7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2006E"/>
    <w:rPr>
      <w:rFonts w:eastAsiaTheme="majorEastAsia" w:cstheme="majorBidi"/>
      <w:color w:val="007FA7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2006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2006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2006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2006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200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200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200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200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200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2006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2006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2006E"/>
    <w:rPr>
      <w:i/>
      <w:iCs/>
      <w:color w:val="007FA7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2006E"/>
    <w:pPr>
      <w:pBdr>
        <w:top w:val="single" w:sz="4" w:space="10" w:color="007FA7" w:themeColor="accent1" w:themeShade="BF"/>
        <w:bottom w:val="single" w:sz="4" w:space="10" w:color="007FA7" w:themeColor="accent1" w:themeShade="BF"/>
      </w:pBdr>
      <w:spacing w:before="360" w:after="360"/>
      <w:ind w:left="864" w:right="864"/>
      <w:jc w:val="center"/>
    </w:pPr>
    <w:rPr>
      <w:i/>
      <w:iCs/>
      <w:color w:val="007FA7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2006E"/>
    <w:rPr>
      <w:i/>
      <w:iCs/>
      <w:color w:val="007FA7" w:themeColor="accent1" w:themeShade="BF"/>
    </w:rPr>
  </w:style>
  <w:style w:type="character" w:styleId="Rfrenceintense">
    <w:name w:val="Intense Reference"/>
    <w:basedOn w:val="Policepardfaut"/>
    <w:uiPriority w:val="32"/>
    <w:qFormat/>
    <w:rsid w:val="0002006E"/>
    <w:rPr>
      <w:b/>
      <w:bCs/>
      <w:smallCaps/>
      <w:color w:val="007FA7" w:themeColor="accent1" w:themeShade="BF"/>
      <w:spacing w:val="5"/>
    </w:rPr>
  </w:style>
  <w:style w:type="paragraph" w:styleId="Rvision">
    <w:name w:val="Revision"/>
    <w:hidden/>
    <w:uiPriority w:val="99"/>
    <w:semiHidden/>
    <w:rsid w:val="001A4D18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741C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741C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741C4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4C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529E"/>
  </w:style>
  <w:style w:type="paragraph" w:styleId="Pieddepage">
    <w:name w:val="footer"/>
    <w:basedOn w:val="Normal"/>
    <w:link w:val="PieddepageCar"/>
    <w:uiPriority w:val="99"/>
    <w:unhideWhenUsed/>
    <w:rsid w:val="004C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529E"/>
  </w:style>
  <w:style w:type="character" w:customStyle="1" w:styleId="normaltextrun">
    <w:name w:val="normaltextrun"/>
    <w:basedOn w:val="Policepardfaut"/>
    <w:rsid w:val="00676257"/>
  </w:style>
  <w:style w:type="table" w:styleId="Grilledutableau">
    <w:name w:val="Table Grid"/>
    <w:basedOn w:val="TableauNormal"/>
    <w:uiPriority w:val="59"/>
    <w:rsid w:val="00912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3020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020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3020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020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0200"/>
    <w:rPr>
      <w:b/>
      <w:b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94C0F"/>
    <w:pPr>
      <w:spacing w:before="240" w:after="0"/>
      <w:outlineLvl w:val="9"/>
    </w:pPr>
    <w:rPr>
      <w:kern w:val="0"/>
      <w:sz w:val="32"/>
      <w:szCs w:val="32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D94C0F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D94C0F"/>
    <w:rPr>
      <w:color w:val="000000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D94C0F"/>
    <w:pPr>
      <w:spacing w:after="100"/>
      <w:ind w:left="220"/>
    </w:pPr>
    <w:rPr>
      <w:rFonts w:eastAsiaTheme="minorEastAsia" w:cs="Times New Roman"/>
      <w:kern w:val="0"/>
      <w:lang w:eastAsia="fr-FR"/>
      <w14:ligatures w14:val="none"/>
    </w:rPr>
  </w:style>
  <w:style w:type="paragraph" w:styleId="TM3">
    <w:name w:val="toc 3"/>
    <w:basedOn w:val="Normal"/>
    <w:next w:val="Normal"/>
    <w:autoRedefine/>
    <w:uiPriority w:val="39"/>
    <w:unhideWhenUsed/>
    <w:rsid w:val="00D94C0F"/>
    <w:pPr>
      <w:spacing w:after="100"/>
      <w:ind w:left="440"/>
    </w:pPr>
    <w:rPr>
      <w:rFonts w:eastAsiaTheme="minorEastAsia" w:cs="Times New Roman"/>
      <w:kern w:val="0"/>
      <w:lang w:eastAsia="fr-FR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6F5C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3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CIF">
      <a:dk1>
        <a:sysClr val="windowText" lastClr="000000"/>
      </a:dk1>
      <a:lt1>
        <a:sysClr val="window" lastClr="FFFFFF"/>
      </a:lt1>
      <a:dk2>
        <a:srgbClr val="4B5055"/>
      </a:dk2>
      <a:lt2>
        <a:srgbClr val="373CF5"/>
      </a:lt2>
      <a:accent1>
        <a:srgbClr val="00ABE0"/>
      </a:accent1>
      <a:accent2>
        <a:srgbClr val="4B5055"/>
      </a:accent2>
      <a:accent3>
        <a:srgbClr val="B9AA9B"/>
      </a:accent3>
      <a:accent4>
        <a:srgbClr val="D7CDC3"/>
      </a:accent4>
      <a:accent5>
        <a:srgbClr val="EBE6E1"/>
      </a:accent5>
      <a:accent6>
        <a:srgbClr val="DCDCDC"/>
      </a:accent6>
      <a:hlink>
        <a:srgbClr val="000000"/>
      </a:hlink>
      <a:folHlink>
        <a:srgbClr val="00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9611CAFB7CF4A8F87A832AA20E046" ma:contentTypeVersion="19" ma:contentTypeDescription="Crée un document." ma:contentTypeScope="" ma:versionID="e49dbe53ce6125c84dc739fabb44bc6a">
  <xsd:schema xmlns:xsd="http://www.w3.org/2001/XMLSchema" xmlns:xs="http://www.w3.org/2001/XMLSchema" xmlns:p="http://schemas.microsoft.com/office/2006/metadata/properties" xmlns:ns2="0ae1c92c-21ff-40fa-b529-58d93339239a" xmlns:ns3="559fdad3-229c-4548-8a95-e6daaaa37bbe" targetNamespace="http://schemas.microsoft.com/office/2006/metadata/properties" ma:root="true" ma:fieldsID="3e88afacdcd4bb9e1735fc270d8250f8" ns2:_="" ns3:_="">
    <xsd:import namespace="0ae1c92c-21ff-40fa-b529-58d93339239a"/>
    <xsd:import namespace="559fdad3-229c-4548-8a95-e6daaaa37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1c92c-21ff-40fa-b529-58d933392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8e37db17-1001-4eab-ad9f-4c3ff6e64f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fdad3-229c-4548-8a95-e6daaaa37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dff3a0-83c9-4fb0-9f5a-af1cb8d1eea9}" ma:internalName="TaxCatchAll" ma:showField="CatchAllData" ma:web="559fdad3-229c-4548-8a95-e6daaaa37b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9fdad3-229c-4548-8a95-e6daaaa37bbe" xsi:nil="true"/>
    <lcf76f155ced4ddcb4097134ff3c332f xmlns="0ae1c92c-21ff-40fa-b529-58d933392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FCFC4C-EAA0-4533-962D-26160388EE70}"/>
</file>

<file path=customXml/itemProps2.xml><?xml version="1.0" encoding="utf-8"?>
<ds:datastoreItem xmlns:ds="http://schemas.openxmlformats.org/officeDocument/2006/customXml" ds:itemID="{8421CB73-CA67-4515-B399-F6961D34E9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8F4226-2DCB-430B-A999-BB107CF8A5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C186A9-B5D6-4CCC-AD6D-02836DE893E8}">
  <ds:schemaRefs>
    <ds:schemaRef ds:uri="http://schemas.microsoft.com/office/2006/metadata/properties"/>
    <ds:schemaRef ds:uri="http://schemas.microsoft.com/office/infopath/2007/PartnerControls"/>
    <ds:schemaRef ds:uri="46489f7f-94be-415b-ab26-ace977dd3fe8"/>
    <ds:schemaRef ds:uri="71be32f5-0ca9-4f51-8a22-f372127d9d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958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EGNELL Edgar</dc:creator>
  <cp:keywords/>
  <dc:description/>
  <cp:lastModifiedBy>EGNELL Edgar</cp:lastModifiedBy>
  <cp:revision>233</cp:revision>
  <cp:lastPrinted>2025-08-22T07:24:00Z</cp:lastPrinted>
  <dcterms:created xsi:type="dcterms:W3CDTF">2024-07-05T10:09:00Z</dcterms:created>
  <dcterms:modified xsi:type="dcterms:W3CDTF">2025-09-29T09:38:00Z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0x0101002069611CAFB7CF4A8F87A832AA20E046</vt:lpwstr>
  </property>
  <property fmtid="{D5CDD505-2E9C-101B-9397-08002B2CF9AE}" pid="3" name="MediaServiceImageTags">
    <vt:lpwstr/>
  </property>
</Properties>
</file>